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B6023" w14:textId="1C059313" w:rsidR="002E3307" w:rsidRPr="000638A2" w:rsidRDefault="00782298" w:rsidP="00210FA1">
      <w:pPr>
        <w:jc w:val="center"/>
        <w:rPr>
          <w:rFonts w:ascii="Arial" w:hAnsi="Arial" w:cs="Arial"/>
          <w:color w:val="0070C0"/>
          <w:sz w:val="32"/>
          <w:u w:val="single"/>
        </w:rPr>
      </w:pPr>
      <w:r>
        <w:rPr>
          <w:rFonts w:ascii="Arial" w:hAnsi="Arial" w:cs="Arial"/>
          <w:color w:val="0070C0"/>
          <w:sz w:val="32"/>
          <w:u w:val="single"/>
        </w:rPr>
        <w:t>P</w:t>
      </w:r>
      <w:r w:rsidR="00210FA1" w:rsidRPr="000638A2">
        <w:rPr>
          <w:rFonts w:ascii="Arial" w:hAnsi="Arial" w:cs="Arial"/>
          <w:color w:val="0070C0"/>
          <w:sz w:val="32"/>
          <w:u w:val="single"/>
        </w:rPr>
        <w:t xml:space="preserve">rogram </w:t>
      </w:r>
      <w:r w:rsidR="00563527" w:rsidRPr="000638A2">
        <w:rPr>
          <w:rFonts w:ascii="Arial" w:hAnsi="Arial" w:cs="Arial"/>
          <w:color w:val="0070C0"/>
          <w:sz w:val="32"/>
          <w:u w:val="single"/>
        </w:rPr>
        <w:t xml:space="preserve">průmyslového </w:t>
      </w:r>
      <w:r w:rsidR="00210FA1" w:rsidRPr="000638A2">
        <w:rPr>
          <w:rFonts w:ascii="Arial" w:hAnsi="Arial" w:cs="Arial"/>
          <w:color w:val="0070C0"/>
          <w:sz w:val="32"/>
          <w:u w:val="single"/>
        </w:rPr>
        <w:t xml:space="preserve">výzkumu a </w:t>
      </w:r>
      <w:r w:rsidR="00563527" w:rsidRPr="000638A2">
        <w:rPr>
          <w:rFonts w:ascii="Arial" w:hAnsi="Arial" w:cs="Arial"/>
          <w:color w:val="0070C0"/>
          <w:sz w:val="32"/>
          <w:u w:val="single"/>
        </w:rPr>
        <w:t xml:space="preserve">experimentálního </w:t>
      </w:r>
      <w:r w:rsidR="00210FA1" w:rsidRPr="000638A2">
        <w:rPr>
          <w:rFonts w:ascii="Arial" w:hAnsi="Arial" w:cs="Arial"/>
          <w:color w:val="0070C0"/>
          <w:sz w:val="32"/>
          <w:u w:val="single"/>
        </w:rPr>
        <w:t>vývo</w:t>
      </w:r>
      <w:r w:rsidR="00210FA1" w:rsidRPr="0093504C">
        <w:rPr>
          <w:rFonts w:ascii="Arial" w:hAnsi="Arial" w:cs="Arial"/>
          <w:color w:val="0070C0"/>
          <w:sz w:val="32"/>
          <w:u w:val="single"/>
        </w:rPr>
        <w:t>je</w:t>
      </w:r>
      <w:r w:rsidR="002E3307" w:rsidRPr="0093504C">
        <w:rPr>
          <w:rFonts w:ascii="Arial" w:hAnsi="Arial" w:cs="Arial"/>
          <w:color w:val="0070C0"/>
          <w:sz w:val="32"/>
          <w:u w:val="single"/>
        </w:rPr>
        <w:t xml:space="preserve"> </w:t>
      </w:r>
      <w:r w:rsidR="00210FA1" w:rsidRPr="0093504C">
        <w:rPr>
          <w:rFonts w:ascii="Arial" w:hAnsi="Arial" w:cs="Arial"/>
          <w:color w:val="0070C0"/>
          <w:sz w:val="32"/>
          <w:u w:val="single"/>
        </w:rPr>
        <w:t>T</w:t>
      </w:r>
      <w:r w:rsidR="002E3307" w:rsidRPr="0093504C">
        <w:rPr>
          <w:rFonts w:ascii="Arial" w:hAnsi="Arial" w:cs="Arial"/>
          <w:color w:val="0070C0"/>
          <w:sz w:val="32"/>
          <w:u w:val="single"/>
        </w:rPr>
        <w:t>REND</w:t>
      </w:r>
    </w:p>
    <w:p w14:paraId="3D241EB1" w14:textId="77777777" w:rsidR="00F105E7" w:rsidRPr="0043466C" w:rsidRDefault="00F105E7" w:rsidP="0043466C">
      <w:pPr>
        <w:pStyle w:val="Nadpis1"/>
      </w:pPr>
      <w:r w:rsidRPr="0043466C">
        <w:t>Název programu</w:t>
      </w:r>
    </w:p>
    <w:p w14:paraId="2DBA4F6F" w14:textId="77777777" w:rsidR="00F105E7" w:rsidRPr="00270289" w:rsidRDefault="008B411D" w:rsidP="00B77F13">
      <w:pPr>
        <w:spacing w:after="240"/>
        <w:jc w:val="both"/>
        <w:rPr>
          <w:rFonts w:cs="Arial"/>
          <w:bCs/>
        </w:rPr>
      </w:pPr>
      <w:r w:rsidRPr="0093504C">
        <w:rPr>
          <w:rFonts w:cs="Arial"/>
          <w:bCs/>
        </w:rPr>
        <w:t xml:space="preserve">TREND </w:t>
      </w:r>
      <w:r w:rsidR="00F105E7" w:rsidRPr="0093504C">
        <w:rPr>
          <w:rFonts w:cs="Arial"/>
          <w:bCs/>
        </w:rPr>
        <w:t>(d</w:t>
      </w:r>
      <w:r w:rsidR="00F105E7" w:rsidRPr="00270289">
        <w:rPr>
          <w:rFonts w:cs="Arial"/>
          <w:bCs/>
        </w:rPr>
        <w:t>ále jen „Program“).</w:t>
      </w:r>
    </w:p>
    <w:p w14:paraId="5F8614B6" w14:textId="77777777" w:rsidR="00F105E7" w:rsidRPr="009B47A1" w:rsidRDefault="0043466C" w:rsidP="0043466C">
      <w:pPr>
        <w:pStyle w:val="Nadpis1"/>
      </w:pPr>
      <w:r>
        <w:t>Právní rámec Programu</w:t>
      </w:r>
    </w:p>
    <w:p w14:paraId="35D57D95" w14:textId="77777777" w:rsidR="00F105E7" w:rsidRPr="00270289" w:rsidRDefault="00F105E7" w:rsidP="005F10CE">
      <w:pPr>
        <w:jc w:val="both"/>
        <w:rPr>
          <w:rFonts w:cs="Arial"/>
        </w:rPr>
      </w:pPr>
      <w:r w:rsidRPr="00270289">
        <w:rPr>
          <w:rFonts w:cs="Arial"/>
        </w:rPr>
        <w:t>Program bude realizovaný formou jednostupňových veřejných soutěží ve výzkumu, experimentálním vývoji a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inovacích podle zákona č. 130/2002 Sb., o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podpoře výzkumu, experimentálního vývoje a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inovací z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veřejných prostředků a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o změně některých souvisejících zákonů (zákon o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podpoře výzkumu, experimentálního vývoje a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inovací), ve znění pozdějších předpisů (dále jen „Zákon“).</w:t>
      </w:r>
    </w:p>
    <w:p w14:paraId="5A3F9372" w14:textId="77777777" w:rsidR="00F105E7" w:rsidRPr="00270289" w:rsidRDefault="00F105E7" w:rsidP="005F10CE">
      <w:pPr>
        <w:jc w:val="both"/>
        <w:rPr>
          <w:rFonts w:cs="Arial"/>
          <w:i/>
        </w:rPr>
      </w:pPr>
      <w:r w:rsidRPr="00270289">
        <w:rPr>
          <w:rFonts w:cs="Arial"/>
        </w:rPr>
        <w:t>Dále se realizace Programu bude řídit zejména následujícími právními předpisy:</w:t>
      </w:r>
    </w:p>
    <w:p w14:paraId="54085FD8" w14:textId="1139784C" w:rsidR="00F105E7" w:rsidRPr="00270289" w:rsidRDefault="00F105E7" w:rsidP="00C40FE3">
      <w:pPr>
        <w:numPr>
          <w:ilvl w:val="0"/>
          <w:numId w:val="9"/>
        </w:numPr>
        <w:ind w:left="284" w:hanging="284"/>
        <w:jc w:val="both"/>
        <w:rPr>
          <w:rFonts w:cs="Arial"/>
          <w:i/>
        </w:rPr>
      </w:pPr>
      <w:r w:rsidRPr="00270289">
        <w:rPr>
          <w:rFonts w:cs="Arial"/>
        </w:rPr>
        <w:t>Nařízení Komise (EU) č. 651/2014 ze dne 17. června 2014, kterým se v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souladu s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články 107 a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108 Smlouvy prohlašují určité kategorie podpory za slučitelné s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vnitřním trhem</w:t>
      </w:r>
      <w:r w:rsidR="00C40FE3">
        <w:rPr>
          <w:rFonts w:cs="Arial"/>
        </w:rPr>
        <w:t xml:space="preserve">, ve znění </w:t>
      </w:r>
      <w:del w:id="0" w:author="Kulík Jan" w:date="2025-01-09T15:26:00Z">
        <w:r w:rsidR="00C40FE3" w:rsidRPr="00C40FE3" w:rsidDel="00F047CC">
          <w:rPr>
            <w:rFonts w:cs="Arial"/>
          </w:rPr>
          <w:delText xml:space="preserve">Nařízení Komise (EU) </w:delText>
        </w:r>
        <w:r w:rsidR="00C40FE3" w:rsidDel="00F047CC">
          <w:rPr>
            <w:rFonts w:cs="Arial"/>
          </w:rPr>
          <w:delText xml:space="preserve">č. </w:delText>
        </w:r>
        <w:r w:rsidR="00C40FE3" w:rsidRPr="00C40FE3" w:rsidDel="00F047CC">
          <w:rPr>
            <w:rFonts w:cs="Arial"/>
          </w:rPr>
          <w:delText>2017/1084 ze dne 14. června 2017</w:delText>
        </w:r>
      </w:del>
      <w:ins w:id="1" w:author="Kulík Jan" w:date="2025-01-09T15:26:00Z">
        <w:r w:rsidR="00F047CC">
          <w:rPr>
            <w:rFonts w:cs="Arial"/>
          </w:rPr>
          <w:t>pozdějších nařízen</w:t>
        </w:r>
      </w:ins>
      <w:ins w:id="2" w:author="Kulík Jan" w:date="2025-01-09T15:27:00Z">
        <w:r w:rsidR="00F047CC">
          <w:rPr>
            <w:rFonts w:cs="Arial"/>
          </w:rPr>
          <w:t>í</w:t>
        </w:r>
      </w:ins>
      <w:r w:rsidRPr="00270289">
        <w:rPr>
          <w:rFonts w:cs="Arial"/>
        </w:rPr>
        <w:t xml:space="preserve"> (dále jen „Nařízení Komise“);</w:t>
      </w:r>
    </w:p>
    <w:p w14:paraId="6051BCBB" w14:textId="5A27CA22" w:rsidR="00F105E7" w:rsidRPr="00270289" w:rsidRDefault="00F105E7" w:rsidP="00AE2446">
      <w:pPr>
        <w:numPr>
          <w:ilvl w:val="0"/>
          <w:numId w:val="9"/>
        </w:numPr>
        <w:ind w:left="284" w:hanging="284"/>
        <w:jc w:val="both"/>
        <w:rPr>
          <w:rFonts w:cs="Arial"/>
          <w:i/>
        </w:rPr>
      </w:pPr>
      <w:r w:rsidRPr="00270289">
        <w:rPr>
          <w:rFonts w:cs="Arial"/>
        </w:rPr>
        <w:t>Sdělení Komise Rámec pro státní podporu výzkumu, vývoje a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inovací (2014/C 198/01)</w:t>
      </w:r>
      <w:ins w:id="3" w:author="Kulík Jan" w:date="2025-01-09T15:24:00Z">
        <w:r w:rsidR="00F047CC">
          <w:rPr>
            <w:rFonts w:cs="Arial"/>
          </w:rPr>
          <w:t xml:space="preserve">, resp. </w:t>
        </w:r>
        <w:r w:rsidR="00F047CC" w:rsidRPr="00F047CC">
          <w:rPr>
            <w:rFonts w:cs="Arial"/>
          </w:rPr>
          <w:t>(2022/C 414/01)</w:t>
        </w:r>
      </w:ins>
      <w:r w:rsidRPr="00270289">
        <w:rPr>
          <w:rFonts w:cs="Arial"/>
        </w:rPr>
        <w:t xml:space="preserve"> (dále jen „Rámec“);</w:t>
      </w:r>
    </w:p>
    <w:p w14:paraId="3AC234EA" w14:textId="77777777" w:rsidR="00F105E7" w:rsidRPr="00270289" w:rsidRDefault="00F105E7" w:rsidP="00AE2446">
      <w:pPr>
        <w:numPr>
          <w:ilvl w:val="0"/>
          <w:numId w:val="9"/>
        </w:numPr>
        <w:ind w:left="284" w:hanging="284"/>
        <w:jc w:val="both"/>
        <w:rPr>
          <w:rFonts w:cs="Arial"/>
          <w:i/>
        </w:rPr>
      </w:pPr>
      <w:r w:rsidRPr="00270289">
        <w:rPr>
          <w:rFonts w:cs="Arial"/>
        </w:rPr>
        <w:t>ostatní</w:t>
      </w:r>
      <w:r w:rsidR="002E3307" w:rsidRPr="00270289">
        <w:rPr>
          <w:rFonts w:cs="Arial"/>
        </w:rPr>
        <w:t xml:space="preserve">mi </w:t>
      </w:r>
      <w:r w:rsidRPr="00270289">
        <w:rPr>
          <w:rFonts w:cs="Arial"/>
        </w:rPr>
        <w:t>související</w:t>
      </w:r>
      <w:r w:rsidR="002E3307" w:rsidRPr="00270289">
        <w:rPr>
          <w:rFonts w:cs="Arial"/>
        </w:rPr>
        <w:t>mi</w:t>
      </w:r>
      <w:r w:rsidRPr="00270289">
        <w:rPr>
          <w:rFonts w:cs="Arial"/>
        </w:rPr>
        <w:t xml:space="preserve"> předpis</w:t>
      </w:r>
      <w:r w:rsidR="002E3307" w:rsidRPr="00270289">
        <w:rPr>
          <w:rFonts w:cs="Arial"/>
        </w:rPr>
        <w:t>y</w:t>
      </w:r>
      <w:r w:rsidRPr="00270289">
        <w:rPr>
          <w:rFonts w:cs="Arial"/>
        </w:rPr>
        <w:t>.</w:t>
      </w:r>
    </w:p>
    <w:p w14:paraId="4774CCD3" w14:textId="77777777" w:rsidR="00F105E7" w:rsidRPr="00270289" w:rsidRDefault="00F105E7" w:rsidP="005F10CE">
      <w:pPr>
        <w:jc w:val="both"/>
        <w:rPr>
          <w:rFonts w:cs="Arial"/>
        </w:rPr>
      </w:pPr>
      <w:r w:rsidRPr="00270289">
        <w:rPr>
          <w:rFonts w:cs="Arial"/>
        </w:rPr>
        <w:t>Program je vyňat z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oznamovací povinnosti podle čl. 108 odst. 3 Smlouvy o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fungování Evropské unie, neboť splňuje podmínky Nařízení Komise.</w:t>
      </w:r>
    </w:p>
    <w:p w14:paraId="1CBAFF35" w14:textId="608148ED" w:rsidR="00530D6F" w:rsidRPr="00275A38" w:rsidRDefault="00F105E7" w:rsidP="00065142">
      <w:pPr>
        <w:jc w:val="both"/>
        <w:rPr>
          <w:rFonts w:cs="Arial"/>
        </w:rPr>
      </w:pPr>
      <w:r w:rsidRPr="00270289">
        <w:rPr>
          <w:rFonts w:cs="Arial"/>
        </w:rPr>
        <w:t xml:space="preserve">Na základě ustanovení čl. 1 odst. 4 písm. a) Nařízení Komise je vyloučeno vyplacení podpory ve prospěch </w:t>
      </w:r>
      <w:r w:rsidR="00C40FE3">
        <w:rPr>
          <w:rFonts w:cs="Arial"/>
        </w:rPr>
        <w:t>p</w:t>
      </w:r>
      <w:r w:rsidR="00C40FE3" w:rsidRPr="00C40FE3">
        <w:rPr>
          <w:rFonts w:cs="Arial"/>
        </w:rPr>
        <w:t>říjemce</w:t>
      </w:r>
      <w:r w:rsidR="00C40FE3">
        <w:rPr>
          <w:rFonts w:cs="Arial"/>
        </w:rPr>
        <w:t>, který je</w:t>
      </w:r>
      <w:r w:rsidR="00C40FE3" w:rsidRPr="00C40FE3">
        <w:rPr>
          <w:rFonts w:cs="Arial"/>
        </w:rPr>
        <w:t xml:space="preserve"> podnikem, vůči němuž byl v návaznosti na rozhodnutí Evropské komise, na základě kterého/jímž byla podpora obdržená od poskytovatele z České republ</w:t>
      </w:r>
      <w:r w:rsidR="001D5E5E">
        <w:rPr>
          <w:rFonts w:cs="Arial"/>
        </w:rPr>
        <w:t>iky prohlášena za protiprávní a </w:t>
      </w:r>
      <w:r w:rsidR="00C40FE3" w:rsidRPr="00C40FE3">
        <w:rPr>
          <w:rFonts w:cs="Arial"/>
        </w:rPr>
        <w:t>neslučitelnou s vnitřním trhem, vystaven inkasní příkaz, který je nesplacený</w:t>
      </w:r>
      <w:r w:rsidRPr="00270289">
        <w:rPr>
          <w:rFonts w:cs="Arial"/>
        </w:rPr>
        <w:t>.</w:t>
      </w:r>
      <w:r w:rsidR="00C40FE3">
        <w:rPr>
          <w:rFonts w:cs="Arial"/>
        </w:rPr>
        <w:t xml:space="preserve"> Dále je vyloučeno</w:t>
      </w:r>
      <w:r w:rsidR="00C40FE3" w:rsidRPr="00C40FE3">
        <w:rPr>
          <w:rFonts w:cs="Arial"/>
        </w:rPr>
        <w:t xml:space="preserve"> poskytnutí podpory podniku v obtížích ve smyslu čl. 2 odst. 18 Nařízení Komise.</w:t>
      </w:r>
      <w:r w:rsidR="00AC1922">
        <w:rPr>
          <w:rFonts w:cs="Arial"/>
        </w:rPr>
        <w:t xml:space="preserve"> </w:t>
      </w:r>
      <w:r w:rsidRPr="00270289">
        <w:rPr>
          <w:rFonts w:cs="Arial"/>
        </w:rPr>
        <w:t>V souladu s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čl. 9 odst. 1 písm. c) Nařízení budou zveřejněny informace týkající se každého poskytnutí jednotlivé podpory, která přesahuje 500 tis. EUR (přepočteno podle kurzu ECB platného ke dni poskytnutí podpory projektu)</w:t>
      </w:r>
      <w:r w:rsidR="005E799A">
        <w:rPr>
          <w:rFonts w:cs="Arial"/>
        </w:rPr>
        <w:t>,</w:t>
      </w:r>
      <w:r w:rsidR="005E799A" w:rsidRPr="005E799A">
        <w:t xml:space="preserve"> </w:t>
      </w:r>
      <w:r w:rsidR="005E799A" w:rsidRPr="005E799A">
        <w:rPr>
          <w:rFonts w:cs="Arial"/>
        </w:rPr>
        <w:t>dále dle</w:t>
      </w:r>
      <w:r w:rsidR="005E799A">
        <w:rPr>
          <w:rFonts w:cs="Arial"/>
        </w:rPr>
        <w:t xml:space="preserve"> Zákona</w:t>
      </w:r>
      <w:r w:rsidR="005E799A" w:rsidRPr="005E799A">
        <w:rPr>
          <w:rFonts w:cs="Arial"/>
        </w:rPr>
        <w:t xml:space="preserve"> a zvyklostí poskytovatele</w:t>
      </w:r>
      <w:r w:rsidRPr="00270289">
        <w:rPr>
          <w:rFonts w:cs="Arial"/>
        </w:rPr>
        <w:t>.</w:t>
      </w:r>
    </w:p>
    <w:p w14:paraId="4CDD585D" w14:textId="77777777" w:rsidR="00F105E7" w:rsidRPr="009B47A1" w:rsidRDefault="0043466C" w:rsidP="0043466C">
      <w:pPr>
        <w:pStyle w:val="Nadpis1"/>
      </w:pPr>
      <w:r>
        <w:t>Doba trvání Programu</w:t>
      </w:r>
    </w:p>
    <w:p w14:paraId="5AD7996B" w14:textId="3ECD1121" w:rsidR="00AC1922" w:rsidRDefault="00F105E7" w:rsidP="00B77F13">
      <w:pPr>
        <w:spacing w:after="240"/>
        <w:jc w:val="both"/>
        <w:rPr>
          <w:rFonts w:cs="Arial"/>
        </w:rPr>
      </w:pPr>
      <w:r w:rsidRPr="00270289">
        <w:rPr>
          <w:rFonts w:cs="Arial"/>
        </w:rPr>
        <w:t xml:space="preserve">Doba trvání Programu je </w:t>
      </w:r>
      <w:r w:rsidRPr="00372247">
        <w:rPr>
          <w:rFonts w:cs="Arial"/>
        </w:rPr>
        <w:t xml:space="preserve">stanovena na </w:t>
      </w:r>
      <w:r w:rsidRPr="00372247">
        <w:rPr>
          <w:rFonts w:cs="Arial"/>
          <w:b/>
        </w:rPr>
        <w:t>1.</w:t>
      </w:r>
      <w:r w:rsidR="004C7C01" w:rsidRPr="00372247">
        <w:rPr>
          <w:rFonts w:cs="Arial"/>
          <w:b/>
        </w:rPr>
        <w:t> </w:t>
      </w:r>
      <w:r w:rsidRPr="00372247">
        <w:rPr>
          <w:rFonts w:cs="Arial"/>
          <w:b/>
        </w:rPr>
        <w:t>1.</w:t>
      </w:r>
      <w:r w:rsidR="004C7C01" w:rsidRPr="00372247">
        <w:rPr>
          <w:rFonts w:cs="Arial"/>
          <w:b/>
        </w:rPr>
        <w:t> </w:t>
      </w:r>
      <w:r w:rsidR="006C4371" w:rsidRPr="00372247">
        <w:rPr>
          <w:rFonts w:cs="Arial"/>
          <w:b/>
        </w:rPr>
        <w:t xml:space="preserve">2020 </w:t>
      </w:r>
      <w:r w:rsidRPr="00372247">
        <w:rPr>
          <w:rFonts w:cs="Arial"/>
          <w:b/>
        </w:rPr>
        <w:t>– 31.</w:t>
      </w:r>
      <w:r w:rsidR="004C7C01" w:rsidRPr="00372247">
        <w:rPr>
          <w:rFonts w:cs="Arial"/>
          <w:b/>
        </w:rPr>
        <w:t> </w:t>
      </w:r>
      <w:r w:rsidRPr="00372247">
        <w:rPr>
          <w:rFonts w:cs="Arial"/>
          <w:b/>
        </w:rPr>
        <w:t>12.</w:t>
      </w:r>
      <w:r w:rsidR="004C7C01" w:rsidRPr="00372247">
        <w:rPr>
          <w:rFonts w:cs="Arial"/>
          <w:b/>
        </w:rPr>
        <w:t> </w:t>
      </w:r>
      <w:r w:rsidR="006C4371" w:rsidRPr="00372247">
        <w:rPr>
          <w:rFonts w:cs="Arial"/>
          <w:b/>
        </w:rPr>
        <w:t>20</w:t>
      </w:r>
      <w:ins w:id="4" w:author="Kulík Jan" w:date="2025-01-03T10:26:00Z">
        <w:r w:rsidR="004D6E51">
          <w:rPr>
            <w:rFonts w:cs="Arial"/>
            <w:b/>
          </w:rPr>
          <w:t>30</w:t>
        </w:r>
      </w:ins>
      <w:del w:id="5" w:author="Kulík Jan" w:date="2025-01-03T10:26:00Z">
        <w:r w:rsidR="006C4371" w:rsidRPr="00372247" w:rsidDel="004D6E51">
          <w:rPr>
            <w:rFonts w:cs="Arial"/>
            <w:b/>
          </w:rPr>
          <w:delText>27</w:delText>
        </w:r>
      </w:del>
      <w:r w:rsidRPr="00372247">
        <w:rPr>
          <w:rFonts w:cs="Arial"/>
        </w:rPr>
        <w:t xml:space="preserve">. </w:t>
      </w:r>
      <w:del w:id="6" w:author="Kulík Jan" w:date="2025-01-06T16:22:00Z">
        <w:r w:rsidRPr="00372247" w:rsidDel="00C272FF">
          <w:rPr>
            <w:rFonts w:cs="Arial"/>
          </w:rPr>
          <w:delText xml:space="preserve">První </w:delText>
        </w:r>
      </w:del>
      <w:ins w:id="7" w:author="Kulík Jan" w:date="2025-01-06T16:22:00Z">
        <w:r w:rsidR="00C272FF">
          <w:rPr>
            <w:rFonts w:cs="Arial"/>
          </w:rPr>
          <w:t>V</w:t>
        </w:r>
      </w:ins>
      <w:del w:id="8" w:author="Kulík Jan" w:date="2025-01-06T16:22:00Z">
        <w:r w:rsidRPr="00372247" w:rsidDel="00C272FF">
          <w:rPr>
            <w:rFonts w:cs="Arial"/>
          </w:rPr>
          <w:delText>v</w:delText>
        </w:r>
      </w:del>
      <w:r w:rsidRPr="00372247">
        <w:rPr>
          <w:rFonts w:cs="Arial"/>
        </w:rPr>
        <w:t>eřejn</w:t>
      </w:r>
      <w:ins w:id="9" w:author="Kulík Jan" w:date="2025-01-06T16:22:00Z">
        <w:r w:rsidR="00C272FF">
          <w:rPr>
            <w:rFonts w:cs="Arial"/>
          </w:rPr>
          <w:t>é</w:t>
        </w:r>
      </w:ins>
      <w:del w:id="10" w:author="Kulík Jan" w:date="2025-01-06T16:22:00Z">
        <w:r w:rsidRPr="00372247" w:rsidDel="00C272FF">
          <w:rPr>
            <w:rFonts w:cs="Arial"/>
          </w:rPr>
          <w:delText>á</w:delText>
        </w:r>
      </w:del>
      <w:r w:rsidRPr="00372247">
        <w:rPr>
          <w:rFonts w:cs="Arial"/>
        </w:rPr>
        <w:t xml:space="preserve"> soutěž</w:t>
      </w:r>
      <w:ins w:id="11" w:author="Kulík Jan" w:date="2025-01-06T16:22:00Z">
        <w:r w:rsidR="00C272FF">
          <w:rPr>
            <w:rFonts w:cs="Arial"/>
          </w:rPr>
          <w:t>e</w:t>
        </w:r>
      </w:ins>
      <w:r w:rsidRPr="00372247">
        <w:rPr>
          <w:rFonts w:cs="Arial"/>
        </w:rPr>
        <w:t xml:space="preserve"> ve výzkumu, experimentálním vývoji a</w:t>
      </w:r>
      <w:r w:rsidR="001C6A9F" w:rsidRPr="00372247">
        <w:rPr>
          <w:rFonts w:cs="Arial"/>
        </w:rPr>
        <w:t> </w:t>
      </w:r>
      <w:r w:rsidRPr="00372247">
        <w:rPr>
          <w:rFonts w:cs="Arial"/>
        </w:rPr>
        <w:t>inovacích (dále jen „veřejná soutěž“) na výběr projektů do Programu bud</w:t>
      </w:r>
      <w:ins w:id="12" w:author="Kulík Jan" w:date="2025-01-06T16:22:00Z">
        <w:r w:rsidR="00C272FF">
          <w:rPr>
            <w:rFonts w:cs="Arial"/>
          </w:rPr>
          <w:t>ou</w:t>
        </w:r>
      </w:ins>
      <w:del w:id="13" w:author="Kulík Jan" w:date="2025-01-06T16:22:00Z">
        <w:r w:rsidRPr="00372247" w:rsidDel="00C272FF">
          <w:rPr>
            <w:rFonts w:cs="Arial"/>
          </w:rPr>
          <w:delText>e vyhlášena v</w:delText>
        </w:r>
        <w:r w:rsidR="001C6A9F" w:rsidRPr="00372247" w:rsidDel="00C272FF">
          <w:rPr>
            <w:rFonts w:cs="Arial"/>
          </w:rPr>
          <w:delText> </w:delText>
        </w:r>
        <w:r w:rsidRPr="00372247" w:rsidDel="00C272FF">
          <w:rPr>
            <w:rFonts w:cs="Arial"/>
          </w:rPr>
          <w:delText xml:space="preserve">roce </w:delText>
        </w:r>
        <w:r w:rsidR="006C4371" w:rsidRPr="00372247" w:rsidDel="00C272FF">
          <w:rPr>
            <w:rFonts w:cs="Arial"/>
          </w:rPr>
          <w:delText xml:space="preserve">2019 </w:delText>
        </w:r>
        <w:r w:rsidRPr="00372247" w:rsidDel="00C272FF">
          <w:rPr>
            <w:rFonts w:cs="Arial"/>
          </w:rPr>
          <w:delText>se zahájením poskytování podpory v</w:delText>
        </w:r>
        <w:r w:rsidR="001C6A9F" w:rsidRPr="00372247" w:rsidDel="00C272FF">
          <w:rPr>
            <w:rFonts w:cs="Arial"/>
          </w:rPr>
          <w:delText> </w:delText>
        </w:r>
        <w:r w:rsidRPr="00372247" w:rsidDel="00C272FF">
          <w:rPr>
            <w:rFonts w:cs="Arial"/>
          </w:rPr>
          <w:delText>roce 20</w:delText>
        </w:r>
        <w:r w:rsidR="006C4371" w:rsidRPr="00372247" w:rsidDel="00C272FF">
          <w:rPr>
            <w:rFonts w:cs="Arial"/>
          </w:rPr>
          <w:delText>20</w:delText>
        </w:r>
        <w:r w:rsidRPr="00372247" w:rsidDel="00C272FF">
          <w:rPr>
            <w:rFonts w:cs="Arial"/>
          </w:rPr>
          <w:delText>. Následně budou veřejné soutěže</w:delText>
        </w:r>
      </w:del>
      <w:r w:rsidRPr="00372247">
        <w:rPr>
          <w:rFonts w:cs="Arial"/>
        </w:rPr>
        <w:t xml:space="preserve"> </w:t>
      </w:r>
      <w:r w:rsidR="00FB7EB5" w:rsidRPr="00372247">
        <w:rPr>
          <w:rFonts w:cs="Arial"/>
        </w:rPr>
        <w:t>vyhl</w:t>
      </w:r>
      <w:r w:rsidR="006E718A">
        <w:rPr>
          <w:rFonts w:cs="Arial"/>
        </w:rPr>
        <w:t>a</w:t>
      </w:r>
      <w:r w:rsidR="00FB7EB5" w:rsidRPr="00372247">
        <w:rPr>
          <w:rFonts w:cs="Arial"/>
        </w:rPr>
        <w:t>š</w:t>
      </w:r>
      <w:r w:rsidR="00FB7EB5">
        <w:rPr>
          <w:rFonts w:cs="Arial"/>
        </w:rPr>
        <w:t>ovány každoročně</w:t>
      </w:r>
      <w:r w:rsidR="00FB7EB5" w:rsidRPr="00372247">
        <w:rPr>
          <w:rFonts w:cs="Arial"/>
        </w:rPr>
        <w:t xml:space="preserve"> </w:t>
      </w:r>
      <w:r w:rsidRPr="00372247">
        <w:rPr>
          <w:rFonts w:cs="Arial"/>
        </w:rPr>
        <w:t>v</w:t>
      </w:r>
      <w:r w:rsidR="001C6A9F" w:rsidRPr="00372247">
        <w:rPr>
          <w:rFonts w:cs="Arial"/>
        </w:rPr>
        <w:t> </w:t>
      </w:r>
      <w:r w:rsidR="00FB7EB5">
        <w:rPr>
          <w:rFonts w:cs="Arial"/>
        </w:rPr>
        <w:t>období</w:t>
      </w:r>
      <w:r w:rsidR="00FB7EB5" w:rsidRPr="00372247">
        <w:rPr>
          <w:rFonts w:cs="Arial"/>
        </w:rPr>
        <w:t xml:space="preserve"> </w:t>
      </w:r>
      <w:r w:rsidRPr="00372247">
        <w:rPr>
          <w:rFonts w:cs="Arial"/>
        </w:rPr>
        <w:t>20</w:t>
      </w:r>
      <w:ins w:id="14" w:author="Kulík Jan" w:date="2025-01-06T16:22:00Z">
        <w:r w:rsidR="00C272FF">
          <w:rPr>
            <w:rFonts w:cs="Arial"/>
          </w:rPr>
          <w:t>19</w:t>
        </w:r>
      </w:ins>
      <w:del w:id="15" w:author="Kulík Jan" w:date="2025-01-06T16:22:00Z">
        <w:r w:rsidR="006C4371" w:rsidRPr="00372247" w:rsidDel="00C272FF">
          <w:rPr>
            <w:rFonts w:cs="Arial"/>
          </w:rPr>
          <w:delText>20</w:delText>
        </w:r>
      </w:del>
      <w:r w:rsidRPr="00372247">
        <w:rPr>
          <w:rFonts w:cs="Arial"/>
        </w:rPr>
        <w:t xml:space="preserve"> a</w:t>
      </w:r>
      <w:r w:rsidR="008B411D" w:rsidRPr="00372247">
        <w:rPr>
          <w:rFonts w:cs="Arial"/>
        </w:rPr>
        <w:t>ž</w:t>
      </w:r>
      <w:r w:rsidRPr="00372247">
        <w:rPr>
          <w:rFonts w:cs="Arial"/>
        </w:rPr>
        <w:t xml:space="preserve"> 20</w:t>
      </w:r>
      <w:r w:rsidR="00172861" w:rsidRPr="00372247">
        <w:rPr>
          <w:rFonts w:cs="Arial"/>
        </w:rPr>
        <w:t>2</w:t>
      </w:r>
      <w:ins w:id="16" w:author="Kulík Jan" w:date="2025-01-03T10:28:00Z">
        <w:r w:rsidR="004D6E51">
          <w:rPr>
            <w:rFonts w:cs="Arial"/>
          </w:rPr>
          <w:t>7</w:t>
        </w:r>
      </w:ins>
      <w:del w:id="17" w:author="Kulík Jan" w:date="2025-01-03T10:28:00Z">
        <w:r w:rsidR="006C4371" w:rsidRPr="00372247" w:rsidDel="004D6E51">
          <w:rPr>
            <w:rFonts w:cs="Arial"/>
          </w:rPr>
          <w:delText>3</w:delText>
        </w:r>
      </w:del>
      <w:r w:rsidRPr="00372247">
        <w:rPr>
          <w:rFonts w:cs="Arial"/>
        </w:rPr>
        <w:t xml:space="preserve"> se zahajováním poskytování podpory v</w:t>
      </w:r>
      <w:r w:rsidR="001C6A9F" w:rsidRPr="00372247">
        <w:rPr>
          <w:rFonts w:cs="Arial"/>
        </w:rPr>
        <w:t> </w:t>
      </w:r>
      <w:r w:rsidRPr="00372247">
        <w:rPr>
          <w:rFonts w:cs="Arial"/>
        </w:rPr>
        <w:t>letech 20</w:t>
      </w:r>
      <w:r w:rsidR="00172861" w:rsidRPr="00372247">
        <w:rPr>
          <w:rFonts w:cs="Arial"/>
        </w:rPr>
        <w:t>2</w:t>
      </w:r>
      <w:ins w:id="18" w:author="Kulík Jan" w:date="2025-01-06T16:23:00Z">
        <w:r w:rsidR="00C272FF">
          <w:rPr>
            <w:rFonts w:cs="Arial"/>
          </w:rPr>
          <w:t>0</w:t>
        </w:r>
      </w:ins>
      <w:del w:id="19" w:author="Kulík Jan" w:date="2025-01-06T16:23:00Z">
        <w:r w:rsidR="006C4371" w:rsidRPr="00372247" w:rsidDel="00C272FF">
          <w:rPr>
            <w:rFonts w:cs="Arial"/>
          </w:rPr>
          <w:delText>1</w:delText>
        </w:r>
      </w:del>
      <w:r w:rsidRPr="00372247">
        <w:rPr>
          <w:rFonts w:cs="Arial"/>
        </w:rPr>
        <w:t xml:space="preserve"> a</w:t>
      </w:r>
      <w:r w:rsidR="008B411D" w:rsidRPr="00372247">
        <w:rPr>
          <w:rFonts w:cs="Arial"/>
        </w:rPr>
        <w:t>ž</w:t>
      </w:r>
      <w:r w:rsidRPr="00372247">
        <w:rPr>
          <w:rFonts w:cs="Arial"/>
        </w:rPr>
        <w:t> 20</w:t>
      </w:r>
      <w:r w:rsidR="00172861" w:rsidRPr="00372247">
        <w:rPr>
          <w:rFonts w:cs="Arial"/>
        </w:rPr>
        <w:t>2</w:t>
      </w:r>
      <w:ins w:id="20" w:author="Kulík Jan" w:date="2025-01-03T10:28:00Z">
        <w:r w:rsidR="004D6E51">
          <w:rPr>
            <w:rFonts w:cs="Arial"/>
          </w:rPr>
          <w:t>8</w:t>
        </w:r>
      </w:ins>
      <w:del w:id="21" w:author="Kulík Jan" w:date="2025-01-03T10:28:00Z">
        <w:r w:rsidR="006C4371" w:rsidRPr="00372247" w:rsidDel="004D6E51">
          <w:rPr>
            <w:rFonts w:cs="Arial"/>
          </w:rPr>
          <w:delText>4</w:delText>
        </w:r>
      </w:del>
      <w:r w:rsidRPr="00372247">
        <w:rPr>
          <w:rFonts w:cs="Arial"/>
        </w:rPr>
        <w:t>.</w:t>
      </w:r>
      <w:r w:rsidR="00AC1922">
        <w:rPr>
          <w:rFonts w:cs="Arial"/>
        </w:rPr>
        <w:t xml:space="preserve"> </w:t>
      </w:r>
    </w:p>
    <w:p w14:paraId="5A1BC16D" w14:textId="1C25783D" w:rsidR="00F105E7" w:rsidRPr="00270289" w:rsidRDefault="00F105E7" w:rsidP="00B77F13">
      <w:pPr>
        <w:spacing w:after="240"/>
        <w:jc w:val="both"/>
        <w:rPr>
          <w:rFonts w:cs="Arial"/>
        </w:rPr>
      </w:pPr>
      <w:r w:rsidRPr="00270289">
        <w:rPr>
          <w:rFonts w:cs="Arial"/>
        </w:rPr>
        <w:t>Předpokládaná délka trvání projektů v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 xml:space="preserve">Programu je maximálně </w:t>
      </w:r>
      <w:r w:rsidR="00CE7173" w:rsidRPr="00AC1922">
        <w:rPr>
          <w:rFonts w:cs="Arial"/>
          <w:b/>
        </w:rPr>
        <w:t xml:space="preserve">60 </w:t>
      </w:r>
      <w:r w:rsidRPr="00AC1922">
        <w:rPr>
          <w:rFonts w:cs="Arial"/>
          <w:b/>
        </w:rPr>
        <w:t>měsíců</w:t>
      </w:r>
      <w:r w:rsidRPr="00270289">
        <w:rPr>
          <w:rFonts w:cs="Arial"/>
        </w:rPr>
        <w:t>.</w:t>
      </w:r>
      <w:r w:rsidR="0089492D">
        <w:rPr>
          <w:rFonts w:cs="Arial"/>
        </w:rPr>
        <w:t xml:space="preserve"> </w:t>
      </w:r>
      <w:r w:rsidR="0089492D" w:rsidRPr="0089492D">
        <w:rPr>
          <w:rFonts w:cs="Arial"/>
        </w:rPr>
        <w:t xml:space="preserve">Doba trvání projektů nesmí přesáhnout dobu trvání </w:t>
      </w:r>
      <w:r w:rsidR="00E413FF">
        <w:rPr>
          <w:rFonts w:cs="Arial"/>
        </w:rPr>
        <w:t>P</w:t>
      </w:r>
      <w:r w:rsidR="0089492D" w:rsidRPr="0089492D">
        <w:rPr>
          <w:rFonts w:cs="Arial"/>
        </w:rPr>
        <w:t>rogramu.</w:t>
      </w:r>
    </w:p>
    <w:p w14:paraId="75D84743" w14:textId="77777777" w:rsidR="00F105E7" w:rsidRPr="009B47A1" w:rsidRDefault="00F105E7" w:rsidP="0043466C">
      <w:pPr>
        <w:pStyle w:val="Nadpis1"/>
      </w:pPr>
      <w:r w:rsidRPr="009B47A1">
        <w:t>Poskytovatel</w:t>
      </w:r>
    </w:p>
    <w:p w14:paraId="0532DF49" w14:textId="5833A020" w:rsidR="00F105E7" w:rsidRPr="00270289" w:rsidRDefault="00F105E7" w:rsidP="00B77F13">
      <w:pPr>
        <w:spacing w:after="240"/>
        <w:jc w:val="both"/>
        <w:rPr>
          <w:rFonts w:cs="Arial"/>
          <w:i/>
        </w:rPr>
      </w:pPr>
      <w:r w:rsidRPr="00270289">
        <w:rPr>
          <w:rFonts w:cs="Arial"/>
        </w:rPr>
        <w:t>Poskytovatelem podp</w:t>
      </w:r>
      <w:r w:rsidRPr="001D5E5E">
        <w:rPr>
          <w:rFonts w:cs="Arial"/>
        </w:rPr>
        <w:t xml:space="preserve">ory je </w:t>
      </w:r>
      <w:r w:rsidR="000B330E">
        <w:rPr>
          <w:rFonts w:cs="Arial"/>
        </w:rPr>
        <w:t>Technologická agentura České republiky</w:t>
      </w:r>
      <w:r w:rsidR="00D5022B">
        <w:rPr>
          <w:rFonts w:cs="Arial"/>
        </w:rPr>
        <w:t xml:space="preserve"> (TA ČR)</w:t>
      </w:r>
      <w:r w:rsidRPr="001D5E5E">
        <w:rPr>
          <w:rFonts w:cs="Arial"/>
        </w:rPr>
        <w:t>.</w:t>
      </w:r>
      <w:r w:rsidRPr="00270289">
        <w:rPr>
          <w:rFonts w:cs="Arial"/>
        </w:rPr>
        <w:t xml:space="preserve"> </w:t>
      </w:r>
      <w:r w:rsidR="00A11B72">
        <w:rPr>
          <w:rFonts w:cs="Arial"/>
        </w:rPr>
        <w:t>Gestorem</w:t>
      </w:r>
      <w:r w:rsidR="00D5022B">
        <w:rPr>
          <w:rFonts w:cs="Arial"/>
        </w:rPr>
        <w:t xml:space="preserve"> Programu je Ministerstvo průmyslu a obchodu (MPO).</w:t>
      </w:r>
    </w:p>
    <w:p w14:paraId="0BACB66F" w14:textId="77777777" w:rsidR="00F105E7" w:rsidRPr="009B47A1" w:rsidRDefault="00F105E7" w:rsidP="0043466C">
      <w:pPr>
        <w:pStyle w:val="Nadpis1"/>
      </w:pPr>
      <w:r w:rsidRPr="009B47A1">
        <w:t>Identifikační kód Programu</w:t>
      </w:r>
    </w:p>
    <w:p w14:paraId="7BDF7BAA" w14:textId="23D514B5" w:rsidR="00F105E7" w:rsidRPr="00270289" w:rsidRDefault="00F105E7" w:rsidP="00AC1922">
      <w:pPr>
        <w:spacing w:after="0"/>
        <w:jc w:val="both"/>
        <w:rPr>
          <w:rFonts w:cs="Arial"/>
          <w:i/>
        </w:rPr>
      </w:pPr>
      <w:r w:rsidRPr="00270289">
        <w:rPr>
          <w:rFonts w:cs="Arial"/>
        </w:rPr>
        <w:t>Pro účely evidence v</w:t>
      </w:r>
      <w:r w:rsidR="001C6A9F" w:rsidRPr="00270289">
        <w:rPr>
          <w:rFonts w:cs="Arial"/>
        </w:rPr>
        <w:t> </w:t>
      </w:r>
      <w:r w:rsidR="00F75413" w:rsidRPr="00270289">
        <w:rPr>
          <w:rFonts w:cs="Arial"/>
        </w:rPr>
        <w:t>I</w:t>
      </w:r>
      <w:r w:rsidRPr="00270289">
        <w:rPr>
          <w:rFonts w:cs="Arial"/>
        </w:rPr>
        <w:t>nformačním systému výzkumu, experimentálního vývoje a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inovací byl Programu přid</w:t>
      </w:r>
      <w:r w:rsidRPr="001D5E5E">
        <w:rPr>
          <w:rFonts w:cs="Arial"/>
        </w:rPr>
        <w:t>ělen kód „</w:t>
      </w:r>
      <w:r w:rsidR="00883F39">
        <w:rPr>
          <w:rFonts w:cs="Arial"/>
        </w:rPr>
        <w:t>FW</w:t>
      </w:r>
      <w:r w:rsidRPr="001D5E5E">
        <w:rPr>
          <w:rFonts w:cs="Arial"/>
        </w:rPr>
        <w:t>“.</w:t>
      </w:r>
    </w:p>
    <w:p w14:paraId="47982391" w14:textId="77777777" w:rsidR="006D0B41" w:rsidRPr="009B47A1" w:rsidRDefault="00F105E7" w:rsidP="0043466C">
      <w:pPr>
        <w:pStyle w:val="Nadpis1"/>
      </w:pPr>
      <w:r w:rsidRPr="009B47A1">
        <w:lastRenderedPageBreak/>
        <w:t xml:space="preserve">Cíle </w:t>
      </w:r>
      <w:r w:rsidR="005318BB">
        <w:t xml:space="preserve">a věcné zaměření </w:t>
      </w:r>
      <w:r w:rsidRPr="009B47A1">
        <w:t>Programu</w:t>
      </w:r>
      <w:r w:rsidR="00323A0E" w:rsidRPr="009B47A1">
        <w:t xml:space="preserve"> </w:t>
      </w:r>
    </w:p>
    <w:p w14:paraId="3299406D" w14:textId="1BE37B57" w:rsidR="00050D95" w:rsidRPr="00270289" w:rsidRDefault="00050D95" w:rsidP="00050D95">
      <w:pPr>
        <w:jc w:val="both"/>
        <w:rPr>
          <w:rFonts w:cs="Arial"/>
        </w:rPr>
      </w:pPr>
      <w:r w:rsidRPr="00270289">
        <w:rPr>
          <w:rFonts w:cs="Arial"/>
        </w:rPr>
        <w:t>Program vychází z </w:t>
      </w:r>
      <w:r w:rsidRPr="00270289">
        <w:rPr>
          <w:rFonts w:cs="Arial"/>
          <w:b/>
        </w:rPr>
        <w:t xml:space="preserve">Národní politiky výzkumu, vývoje a inovací České republiky na léta </w:t>
      </w:r>
      <w:proofErr w:type="gramStart"/>
      <w:r w:rsidRPr="00270289">
        <w:rPr>
          <w:rFonts w:cs="Arial"/>
          <w:b/>
        </w:rPr>
        <w:t>2016 – 2020</w:t>
      </w:r>
      <w:proofErr w:type="gramEnd"/>
      <w:r w:rsidRPr="00270289">
        <w:rPr>
          <w:rFonts w:cs="Arial"/>
        </w:rPr>
        <w:t xml:space="preserve"> schválené usnesením vlády ze dne 17. </w:t>
      </w:r>
      <w:r>
        <w:rPr>
          <w:rFonts w:cs="Arial"/>
        </w:rPr>
        <w:t>února</w:t>
      </w:r>
      <w:r w:rsidRPr="00270289">
        <w:rPr>
          <w:rFonts w:cs="Arial"/>
        </w:rPr>
        <w:t> 2016 č. 135</w:t>
      </w:r>
      <w:r w:rsidR="00A71D47">
        <w:rPr>
          <w:rFonts w:cs="Arial"/>
        </w:rPr>
        <w:t xml:space="preserve"> a aktualizované usnesením vlády ze dne </w:t>
      </w:r>
      <w:r w:rsidR="00A71D47" w:rsidRPr="00A71D47">
        <w:rPr>
          <w:rFonts w:cs="Arial"/>
        </w:rPr>
        <w:t>8. února 2019 č. 115</w:t>
      </w:r>
      <w:r w:rsidRPr="00270289">
        <w:rPr>
          <w:rFonts w:cs="Arial"/>
        </w:rPr>
        <w:t>, a to zejména z opatř</w:t>
      </w:r>
      <w:r w:rsidRPr="001D5E5E">
        <w:rPr>
          <w:rFonts w:cs="Arial"/>
        </w:rPr>
        <w:t>ení č. 18 a č. 19, ji</w:t>
      </w:r>
      <w:r w:rsidRPr="00270289">
        <w:rPr>
          <w:rFonts w:cs="Arial"/>
        </w:rPr>
        <w:t>chž je Ministerstvo průmyslu a obchodu gestorem.</w:t>
      </w:r>
      <w:ins w:id="22" w:author="Kulík Jan" w:date="2025-01-10T10:52:00Z">
        <w:r w:rsidR="00A10D20">
          <w:rPr>
            <w:rFonts w:cs="Arial"/>
          </w:rPr>
          <w:t xml:space="preserve"> Je také v souladu s</w:t>
        </w:r>
        <w:r w:rsidR="00A10D20" w:rsidRPr="00A10D20">
          <w:rPr>
            <w:rFonts w:cs="Arial"/>
          </w:rPr>
          <w:t xml:space="preserve"> </w:t>
        </w:r>
        <w:r w:rsidR="00A10D20" w:rsidRPr="005572BB">
          <w:rPr>
            <w:rFonts w:cs="Arial"/>
            <w:b/>
            <w:bCs/>
          </w:rPr>
          <w:t>Národní politik</w:t>
        </w:r>
      </w:ins>
      <w:ins w:id="23" w:author="Kulík Jan" w:date="2025-01-10T10:53:00Z">
        <w:r w:rsidR="00A10D20" w:rsidRPr="005572BB">
          <w:rPr>
            <w:rFonts w:cs="Arial"/>
            <w:b/>
            <w:bCs/>
          </w:rPr>
          <w:t>ou</w:t>
        </w:r>
      </w:ins>
      <w:ins w:id="24" w:author="Kulík Jan" w:date="2025-01-10T10:52:00Z">
        <w:r w:rsidR="00A10D20" w:rsidRPr="005572BB">
          <w:rPr>
            <w:rFonts w:cs="Arial"/>
            <w:b/>
            <w:bCs/>
          </w:rPr>
          <w:t xml:space="preserve"> výzkumu, vývoje a inovací České republiky 2021+</w:t>
        </w:r>
        <w:r w:rsidR="00A10D20" w:rsidRPr="00A10D20">
          <w:rPr>
            <w:rFonts w:cs="Arial"/>
          </w:rPr>
          <w:t xml:space="preserve"> </w:t>
        </w:r>
      </w:ins>
      <w:ins w:id="25" w:author="Kulík Jan" w:date="2025-01-10T10:53:00Z">
        <w:r w:rsidR="00A10D20">
          <w:rPr>
            <w:rFonts w:cs="Arial"/>
          </w:rPr>
          <w:t>schválenou usnesením vlády ze dne</w:t>
        </w:r>
        <w:r w:rsidR="00A10D20" w:rsidRPr="00A10D20">
          <w:rPr>
            <w:rFonts w:cs="Arial"/>
          </w:rPr>
          <w:t xml:space="preserve"> 20. července 2020 č. 759</w:t>
        </w:r>
      </w:ins>
      <w:ins w:id="26" w:author="Kulík Jan" w:date="2025-01-10T10:52:00Z">
        <w:r w:rsidR="00A10D20" w:rsidRPr="00A10D20">
          <w:rPr>
            <w:rFonts w:cs="Arial"/>
          </w:rPr>
          <w:t>.</w:t>
        </w:r>
      </w:ins>
    </w:p>
    <w:p w14:paraId="3C496BC4" w14:textId="77777777" w:rsidR="00050D95" w:rsidRPr="00BB47D2" w:rsidRDefault="00050D95" w:rsidP="00050D95">
      <w:pPr>
        <w:jc w:val="both"/>
        <w:rPr>
          <w:rFonts w:cs="Arial"/>
        </w:rPr>
      </w:pPr>
      <w:r w:rsidRPr="00270289">
        <w:rPr>
          <w:rFonts w:cs="Arial"/>
        </w:rPr>
        <w:t xml:space="preserve">Program naplňuje </w:t>
      </w:r>
      <w:r w:rsidRPr="00270289">
        <w:rPr>
          <w:rFonts w:cs="Arial"/>
          <w:b/>
        </w:rPr>
        <w:t>Národní priority orientovaného výzkumu, experimentálního vývoje a inovací</w:t>
      </w:r>
      <w:r w:rsidRPr="00270289">
        <w:rPr>
          <w:rFonts w:cs="Arial"/>
        </w:rPr>
        <w:t>, které byly přijaty usnesením vlády ze dne 19. července 2012 č. 552</w:t>
      </w:r>
      <w:r>
        <w:rPr>
          <w:rFonts w:cs="Arial"/>
        </w:rPr>
        <w:t>,</w:t>
      </w:r>
      <w:r w:rsidRPr="00270289">
        <w:rPr>
          <w:rFonts w:cs="Arial"/>
        </w:rPr>
        <w:t xml:space="preserve"> </w:t>
      </w:r>
      <w:r>
        <w:rPr>
          <w:rFonts w:cs="Arial"/>
        </w:rPr>
        <w:t>a je</w:t>
      </w:r>
      <w:r w:rsidRPr="00BB47D2">
        <w:rPr>
          <w:rFonts w:cs="Arial"/>
        </w:rPr>
        <w:t xml:space="preserve"> v souladu s dokumentem </w:t>
      </w:r>
      <w:r w:rsidRPr="00BB47D2">
        <w:rPr>
          <w:rFonts w:cs="Arial"/>
          <w:b/>
        </w:rPr>
        <w:t>Implementace Národních priorit orientovaného výzkumu, experimentálního vývoje a inovací</w:t>
      </w:r>
      <w:r w:rsidRPr="00BB47D2">
        <w:rPr>
          <w:rFonts w:cs="Arial"/>
        </w:rPr>
        <w:t xml:space="preserve">, který byl přijat usnesením vlády ze dne 31. července 2013 č. 569. Prostřednictvím Programu bude také realizována </w:t>
      </w:r>
      <w:r w:rsidRPr="006C4371">
        <w:rPr>
          <w:rFonts w:cs="Arial"/>
          <w:b/>
        </w:rPr>
        <w:t>Iniciativa Průmysl 4.0</w:t>
      </w:r>
      <w:r w:rsidRPr="00BB47D2">
        <w:rPr>
          <w:rFonts w:cs="Arial"/>
        </w:rPr>
        <w:t xml:space="preserve"> schválená usnesením vlády ze dne 24. srpna 2016 č. 729.</w:t>
      </w:r>
    </w:p>
    <w:p w14:paraId="67B813B2" w14:textId="05BEA98B" w:rsidR="00050D95" w:rsidRDefault="00050D95" w:rsidP="00050D95">
      <w:pPr>
        <w:jc w:val="both"/>
        <w:rPr>
          <w:rFonts w:cs="Arial"/>
        </w:rPr>
      </w:pPr>
      <w:r w:rsidRPr="00BB47D2">
        <w:rPr>
          <w:rFonts w:cs="Arial"/>
        </w:rPr>
        <w:t>Zároveň je zaměření Programu orientováno na priority identifikované v </w:t>
      </w:r>
      <w:r w:rsidRPr="00BB47D2">
        <w:rPr>
          <w:rFonts w:cs="Arial"/>
          <w:b/>
        </w:rPr>
        <w:t>aktualizované Národní výzkumné a inovační strategii pro inteligentní specializa</w:t>
      </w:r>
      <w:r w:rsidRPr="00270289">
        <w:rPr>
          <w:rFonts w:cs="Arial"/>
          <w:b/>
        </w:rPr>
        <w:t>ci České republiky</w:t>
      </w:r>
      <w:r w:rsidRPr="00270289">
        <w:rPr>
          <w:rFonts w:cs="Arial"/>
        </w:rPr>
        <w:t xml:space="preserve"> schválené usnesením vlády </w:t>
      </w:r>
      <w:r w:rsidR="007B2E03" w:rsidRPr="007B2E03">
        <w:rPr>
          <w:rFonts w:cs="Arial"/>
        </w:rPr>
        <w:t>ze dne 11.</w:t>
      </w:r>
      <w:r w:rsidR="007B2E03">
        <w:rPr>
          <w:rFonts w:cs="Arial"/>
        </w:rPr>
        <w:t> </w:t>
      </w:r>
      <w:r w:rsidR="007B2E03" w:rsidRPr="007B2E03">
        <w:rPr>
          <w:rFonts w:cs="Arial"/>
        </w:rPr>
        <w:t>ledna 2019 č. 24</w:t>
      </w:r>
      <w:r w:rsidR="00C65D98" w:rsidRPr="001D5E5E">
        <w:rPr>
          <w:rFonts w:cs="Arial"/>
        </w:rPr>
        <w:t xml:space="preserve"> </w:t>
      </w:r>
      <w:r w:rsidRPr="001D5E5E">
        <w:rPr>
          <w:rFonts w:cs="Arial"/>
        </w:rPr>
        <w:t>(RIS3</w:t>
      </w:r>
      <w:r w:rsidRPr="00270289">
        <w:rPr>
          <w:rFonts w:cs="Arial"/>
        </w:rPr>
        <w:t xml:space="preserve"> strategie</w:t>
      </w:r>
      <w:r>
        <w:rPr>
          <w:rFonts w:cs="Arial"/>
        </w:rPr>
        <w:t xml:space="preserve"> ČR</w:t>
      </w:r>
      <w:r w:rsidRPr="00270289">
        <w:rPr>
          <w:rFonts w:cs="Arial"/>
        </w:rPr>
        <w:t>)</w:t>
      </w:r>
      <w:r>
        <w:rPr>
          <w:rFonts w:cs="Arial"/>
        </w:rPr>
        <w:t xml:space="preserve">, které jsou znázorněny v tzv. </w:t>
      </w:r>
      <w:proofErr w:type="spellStart"/>
      <w:r>
        <w:rPr>
          <w:rFonts w:cs="Arial"/>
        </w:rPr>
        <w:t>vertikalizační</w:t>
      </w:r>
      <w:proofErr w:type="spellEnd"/>
      <w:r>
        <w:rPr>
          <w:rFonts w:cs="Arial"/>
        </w:rPr>
        <w:t xml:space="preserve"> matici</w:t>
      </w:r>
      <w:r w:rsidR="00721D78">
        <w:rPr>
          <w:rFonts w:cs="Arial"/>
        </w:rPr>
        <w:t>, tj. tabulce č.</w:t>
      </w:r>
      <w:r w:rsidR="00740A83">
        <w:rPr>
          <w:rFonts w:cs="Arial"/>
        </w:rPr>
        <w:t> </w:t>
      </w:r>
      <w:r w:rsidR="00721D78">
        <w:rPr>
          <w:rFonts w:cs="Arial"/>
        </w:rPr>
        <w:t>16 zmíněné strategie.</w:t>
      </w:r>
      <w:r>
        <w:rPr>
          <w:rFonts w:cs="Arial"/>
        </w:rPr>
        <w:t xml:space="preserve"> </w:t>
      </w:r>
      <w:ins w:id="27" w:author="Kulík Jan" w:date="2025-01-10T10:56:00Z">
        <w:r w:rsidR="00A10D20">
          <w:rPr>
            <w:rFonts w:cs="Arial"/>
          </w:rPr>
          <w:t xml:space="preserve">V průběhu realizace </w:t>
        </w:r>
      </w:ins>
      <w:ins w:id="28" w:author="Kulík Jan" w:date="2025-01-10T10:55:00Z">
        <w:r w:rsidR="00A10D20">
          <w:rPr>
            <w:rFonts w:cs="Arial"/>
          </w:rPr>
          <w:t>Program reflektuje příslušné priorit</w:t>
        </w:r>
      </w:ins>
      <w:ins w:id="29" w:author="Kulík Jan" w:date="2025-01-10T10:56:00Z">
        <w:r w:rsidR="00A10D20">
          <w:rPr>
            <w:rFonts w:cs="Arial"/>
          </w:rPr>
          <w:t>ní oblasti</w:t>
        </w:r>
      </w:ins>
      <w:ins w:id="30" w:author="Kulík Jan" w:date="2025-01-10T10:55:00Z">
        <w:r w:rsidR="00A10D20">
          <w:rPr>
            <w:rFonts w:cs="Arial"/>
          </w:rPr>
          <w:t xml:space="preserve"> tak, jak je stanoví </w:t>
        </w:r>
      </w:ins>
      <w:ins w:id="31" w:author="Kulík Jan" w:date="2025-01-10T10:56:00Z">
        <w:r w:rsidR="00A10D20">
          <w:rPr>
            <w:rFonts w:cs="Arial"/>
          </w:rPr>
          <w:t xml:space="preserve">aktualizovaná </w:t>
        </w:r>
      </w:ins>
      <w:ins w:id="32" w:author="Kulík Jan" w:date="2025-01-10T10:55:00Z">
        <w:r w:rsidR="00A10D20" w:rsidRPr="005572BB">
          <w:rPr>
            <w:rFonts w:cs="Arial"/>
            <w:b/>
            <w:bCs/>
          </w:rPr>
          <w:t>Národní výzkumná a inovační strategie pro inteligentní specializaci ČR 2021–2027</w:t>
        </w:r>
      </w:ins>
      <w:ins w:id="33" w:author="Kulík Jan" w:date="2025-01-10T10:57:00Z">
        <w:r w:rsidR="00A10D20">
          <w:rPr>
            <w:rFonts w:cs="Arial"/>
          </w:rPr>
          <w:t>.</w:t>
        </w:r>
      </w:ins>
    </w:p>
    <w:p w14:paraId="1BD8772C" w14:textId="300D5FEC" w:rsidR="00050D95" w:rsidRDefault="00050D95" w:rsidP="00050D95">
      <w:pPr>
        <w:jc w:val="both"/>
        <w:rPr>
          <w:lang w:eastAsia="cs-CZ"/>
        </w:rPr>
      </w:pPr>
      <w:r>
        <w:rPr>
          <w:lang w:eastAsia="cs-CZ"/>
        </w:rPr>
        <w:t xml:space="preserve">Program TREND má </w:t>
      </w:r>
      <w:r w:rsidR="001D5E5E">
        <w:rPr>
          <w:lang w:eastAsia="cs-CZ"/>
        </w:rPr>
        <w:t xml:space="preserve">hlavní </w:t>
      </w:r>
      <w:r>
        <w:rPr>
          <w:lang w:eastAsia="cs-CZ"/>
        </w:rPr>
        <w:t xml:space="preserve">vazbu na </w:t>
      </w:r>
      <w:r w:rsidR="005477CE">
        <w:rPr>
          <w:lang w:eastAsia="cs-CZ"/>
        </w:rPr>
        <w:t>specifický cíl</w:t>
      </w:r>
      <w:r>
        <w:rPr>
          <w:lang w:eastAsia="cs-CZ"/>
        </w:rPr>
        <w:t xml:space="preserve"> RIS3 strategie ČR:</w:t>
      </w:r>
    </w:p>
    <w:p w14:paraId="5A608EDA" w14:textId="77777777" w:rsidR="00050D95" w:rsidRDefault="00050D95" w:rsidP="00740A83">
      <w:pPr>
        <w:pStyle w:val="Odstavecseseznamem"/>
        <w:numPr>
          <w:ilvl w:val="0"/>
          <w:numId w:val="26"/>
        </w:numPr>
        <w:jc w:val="both"/>
      </w:pPr>
      <w:r w:rsidRPr="0093504C">
        <w:t>A.1.1:</w:t>
      </w:r>
      <w:r w:rsidRPr="0093504C">
        <w:rPr>
          <w:b/>
        </w:rPr>
        <w:t xml:space="preserve"> Posílit výzkumné a vývojové kapacity podniků</w:t>
      </w:r>
      <w:r w:rsidRPr="0093504C">
        <w:rPr>
          <w:rStyle w:val="Znakapoznpodarou"/>
          <w:b/>
        </w:rPr>
        <w:footnoteReference w:id="1"/>
      </w:r>
      <w:r w:rsidR="001D5E5E">
        <w:t>, která obsahuje přímo typovou aktivitu „</w:t>
      </w:r>
      <w:r w:rsidR="001D5E5E" w:rsidRPr="001D5E5E">
        <w:t xml:space="preserve">Přímá podpora realizace podnikového </w:t>
      </w:r>
      <w:proofErr w:type="spellStart"/>
      <w:r w:rsidR="001D5E5E" w:rsidRPr="001D5E5E">
        <w:t>VaV</w:t>
      </w:r>
      <w:proofErr w:type="spellEnd"/>
      <w:r w:rsidR="001D5E5E" w:rsidRPr="001D5E5E">
        <w:t>, včetně podpory rea</w:t>
      </w:r>
      <w:r w:rsidR="001D5E5E">
        <w:t>lizace společných projektů VO a </w:t>
      </w:r>
      <w:r w:rsidR="001D5E5E" w:rsidRPr="001D5E5E">
        <w:t>firem a zahrnující i sdílení kapacit firem a VO.</w:t>
      </w:r>
      <w:r w:rsidR="001D5E5E">
        <w:t>“</w:t>
      </w:r>
    </w:p>
    <w:p w14:paraId="4555200E" w14:textId="409CABED" w:rsidR="001D5E5E" w:rsidRPr="0093504C" w:rsidRDefault="003E1345" w:rsidP="00412280">
      <w:pPr>
        <w:jc w:val="both"/>
      </w:pPr>
      <w:r>
        <w:t xml:space="preserve">Z vazeb na další </w:t>
      </w:r>
      <w:r w:rsidR="005477CE">
        <w:t>specifické cíle</w:t>
      </w:r>
      <w:r>
        <w:t>, které jsou obsahově relevantní, ale obsahují vesměs jiné typové aktivity k jejich řešení, lze uvést:</w:t>
      </w:r>
    </w:p>
    <w:p w14:paraId="6DBB9146" w14:textId="77777777" w:rsidR="00050D95" w:rsidRPr="0093504C" w:rsidRDefault="00050D95" w:rsidP="00412280">
      <w:pPr>
        <w:pStyle w:val="Odstavecseseznamem"/>
        <w:numPr>
          <w:ilvl w:val="0"/>
          <w:numId w:val="26"/>
        </w:numPr>
        <w:ind w:left="714" w:hanging="357"/>
        <w:contextualSpacing w:val="0"/>
        <w:jc w:val="both"/>
      </w:pPr>
      <w:r w:rsidRPr="0093504C">
        <w:t>A.2.1: Zvýšit počet nových firem usilujících o inovace, zejména vyšších řádů</w:t>
      </w:r>
      <w:r w:rsidR="003E1345">
        <w:t xml:space="preserve"> (Program se zaměřuje na podporu podniků, které dosud neprováděly vlastní výzkum a vývoj pro využití v inovacích)</w:t>
      </w:r>
      <w:r w:rsidR="00412280">
        <w:t>,</w:t>
      </w:r>
    </w:p>
    <w:p w14:paraId="4FC1229D" w14:textId="77777777" w:rsidR="00050D95" w:rsidRPr="0093504C" w:rsidRDefault="00050D95" w:rsidP="00412280">
      <w:pPr>
        <w:pStyle w:val="Odstavecseseznamem"/>
        <w:numPr>
          <w:ilvl w:val="0"/>
          <w:numId w:val="26"/>
        </w:numPr>
        <w:ind w:left="714" w:hanging="357"/>
        <w:contextualSpacing w:val="0"/>
        <w:jc w:val="both"/>
      </w:pPr>
      <w:r w:rsidRPr="0093504C">
        <w:t xml:space="preserve">C.1.1: Posílit spolupráci a interakci mezi VO a aplikační sférou / C.1.2: Zvýšit komerční využití výsledků </w:t>
      </w:r>
      <w:proofErr w:type="spellStart"/>
      <w:r w:rsidRPr="0093504C">
        <w:t>VaV</w:t>
      </w:r>
      <w:proofErr w:type="spellEnd"/>
      <w:r w:rsidRPr="0093504C">
        <w:t xml:space="preserve"> a znalostí VO</w:t>
      </w:r>
      <w:r w:rsidR="00412280" w:rsidRPr="00412280">
        <w:t xml:space="preserve"> </w:t>
      </w:r>
      <w:r w:rsidR="00412280">
        <w:t>(Program podporuje projekty kolaborativního výzkumu</w:t>
      </w:r>
      <w:r w:rsidR="00D62490">
        <w:t xml:space="preserve"> s komerčním využitím výsledků</w:t>
      </w:r>
      <w:r w:rsidR="00412280">
        <w:t>),</w:t>
      </w:r>
    </w:p>
    <w:p w14:paraId="3F59C85D" w14:textId="038C0FB0" w:rsidR="00050D95" w:rsidRPr="003E1345" w:rsidRDefault="00050D95" w:rsidP="00412280">
      <w:pPr>
        <w:pStyle w:val="Odstavecseseznamem"/>
        <w:numPr>
          <w:ilvl w:val="0"/>
          <w:numId w:val="26"/>
        </w:numPr>
        <w:contextualSpacing w:val="0"/>
        <w:jc w:val="both"/>
      </w:pPr>
      <w:r w:rsidRPr="003E1345">
        <w:t>E.2.1: Vyšší využívání ICT v</w:t>
      </w:r>
      <w:r w:rsidR="003E1345">
        <w:t> </w:t>
      </w:r>
      <w:r w:rsidRPr="003E1345">
        <w:t>podnikání</w:t>
      </w:r>
      <w:r w:rsidR="003E1345">
        <w:t xml:space="preserve"> (typovou aktivitou je s</w:t>
      </w:r>
      <w:r w:rsidR="003E1345" w:rsidRPr="003E1345">
        <w:t xml:space="preserve">polupráce </w:t>
      </w:r>
      <w:r w:rsidR="000E5DDA">
        <w:t xml:space="preserve">malých a středních podniků – </w:t>
      </w:r>
      <w:r w:rsidR="0051462C" w:rsidRPr="003E1345">
        <w:t>MSP</w:t>
      </w:r>
      <w:r w:rsidR="0051462C">
        <w:t xml:space="preserve"> – s</w:t>
      </w:r>
      <w:r w:rsidR="003E1345" w:rsidRPr="003E1345">
        <w:t xml:space="preserve"> výzkumnými organizacemi s cílem společného vývoje nových ICT služeb pro podnikání</w:t>
      </w:r>
      <w:r w:rsidR="003E1345">
        <w:t>)</w:t>
      </w:r>
      <w:r w:rsidR="003E1345" w:rsidRPr="003E1345">
        <w:t>.</w:t>
      </w:r>
    </w:p>
    <w:p w14:paraId="72685DC4" w14:textId="77777777" w:rsidR="006C4371" w:rsidRDefault="006C4371" w:rsidP="00050D95">
      <w:pPr>
        <w:pStyle w:val="Odstavecseseznamem"/>
        <w:ind w:left="0"/>
        <w:contextualSpacing w:val="0"/>
        <w:jc w:val="both"/>
      </w:pPr>
      <w:r w:rsidRPr="00050D95">
        <w:rPr>
          <w:b/>
        </w:rPr>
        <w:t>Hlavní</w:t>
      </w:r>
      <w:r w:rsidR="00065142" w:rsidRPr="00050D95">
        <w:rPr>
          <w:b/>
        </w:rPr>
        <w:t>m</w:t>
      </w:r>
      <w:r w:rsidRPr="00050D95">
        <w:rPr>
          <w:b/>
        </w:rPr>
        <w:t xml:space="preserve"> cíl</w:t>
      </w:r>
      <w:r w:rsidR="00065142" w:rsidRPr="00050D95">
        <w:rPr>
          <w:b/>
        </w:rPr>
        <w:t xml:space="preserve">em programu je </w:t>
      </w:r>
      <w:r w:rsidR="00065142" w:rsidRPr="00065142">
        <w:rPr>
          <w:b/>
        </w:rPr>
        <w:t>z</w:t>
      </w:r>
      <w:r w:rsidRPr="007E74AD">
        <w:rPr>
          <w:b/>
        </w:rPr>
        <w:t>výšení mezinárodní konkurenceschopnosti podniků</w:t>
      </w:r>
      <w:r>
        <w:t>, především rozšířením jejich trhů v zahraničí, pronikáním na trhy nové či posunem výše v globálních hodnotových řetězcích</w:t>
      </w:r>
      <w:r w:rsidR="002336D4">
        <w:t>.</w:t>
      </w:r>
      <w:r w:rsidR="00065142">
        <w:t xml:space="preserve"> Hlavního cíle bude dosaženo prostřednictvím podpory projektů průmyslového výzkumu a experimentálního vývoje a zavedením jejich výsledků do praxe, zejména do průmyslové výroby a do nabídky </w:t>
      </w:r>
      <w:r w:rsidR="00365323">
        <w:t>produktů</w:t>
      </w:r>
      <w:r w:rsidR="00065142">
        <w:t xml:space="preserve"> na trhu.</w:t>
      </w:r>
      <w:r w:rsidR="00410579">
        <w:t xml:space="preserve"> V souladu s dále popsaným zaměřením budou podporovány především projekty rozvíjející nové technologie a materiály, zvyšující míru automatizace a robotizace a využití digitálních technologií.</w:t>
      </w:r>
    </w:p>
    <w:p w14:paraId="28E21B12" w14:textId="77777777" w:rsidR="006C4371" w:rsidRDefault="006C4371" w:rsidP="00050D95">
      <w:pPr>
        <w:pStyle w:val="Odstavecseseznamem"/>
        <w:ind w:left="0"/>
        <w:contextualSpacing w:val="0"/>
        <w:jc w:val="both"/>
      </w:pPr>
      <w:r w:rsidRPr="00050D95">
        <w:rPr>
          <w:b/>
        </w:rPr>
        <w:t>Vedlejší</w:t>
      </w:r>
      <w:r w:rsidR="00E10561" w:rsidRPr="00050D95">
        <w:rPr>
          <w:b/>
        </w:rPr>
        <w:t>mi</w:t>
      </w:r>
      <w:r w:rsidRPr="00050D95">
        <w:rPr>
          <w:b/>
        </w:rPr>
        <w:t xml:space="preserve"> cíl</w:t>
      </w:r>
      <w:r w:rsidR="00E10561" w:rsidRPr="00050D95">
        <w:rPr>
          <w:b/>
        </w:rPr>
        <w:t>i</w:t>
      </w:r>
      <w:r w:rsidR="00E10561">
        <w:t>, které specifickým způsobem přispějí k naplnění hlavního cíle, budou</w:t>
      </w:r>
      <w:r w:rsidRPr="008232FE">
        <w:t xml:space="preserve"> </w:t>
      </w:r>
    </w:p>
    <w:p w14:paraId="0535468D" w14:textId="77777777" w:rsidR="006C4371" w:rsidRDefault="00E10561" w:rsidP="00050D95">
      <w:pPr>
        <w:pStyle w:val="Odstavecseseznamem"/>
        <w:numPr>
          <w:ilvl w:val="0"/>
          <w:numId w:val="27"/>
        </w:numPr>
        <w:ind w:left="714" w:hanging="357"/>
        <w:contextualSpacing w:val="0"/>
        <w:jc w:val="both"/>
      </w:pPr>
      <w:r>
        <w:t>z</w:t>
      </w:r>
      <w:r w:rsidR="006C4371">
        <w:t xml:space="preserve">výšení počtu podniků provádějících </w:t>
      </w:r>
      <w:r w:rsidR="006C4371" w:rsidRPr="007E74AD">
        <w:rPr>
          <w:b/>
        </w:rPr>
        <w:t>vlastní výzkumné a</w:t>
      </w:r>
      <w:r w:rsidR="006C4371">
        <w:rPr>
          <w:b/>
        </w:rPr>
        <w:t> </w:t>
      </w:r>
      <w:r w:rsidR="006C4371" w:rsidRPr="007E74AD">
        <w:rPr>
          <w:b/>
        </w:rPr>
        <w:t>vývojové aktivity</w:t>
      </w:r>
      <w:r>
        <w:t xml:space="preserve"> a jejich zapojení do </w:t>
      </w:r>
      <w:r w:rsidR="006C4371">
        <w:t>re</w:t>
      </w:r>
      <w:r w:rsidR="002336D4">
        <w:t>alizace kolaborativního výzkumu</w:t>
      </w:r>
      <w:r>
        <w:t>,</w:t>
      </w:r>
    </w:p>
    <w:p w14:paraId="67E04DDC" w14:textId="77777777" w:rsidR="006C4371" w:rsidRDefault="00E10561" w:rsidP="00050D95">
      <w:pPr>
        <w:pStyle w:val="Odstavecseseznamem"/>
        <w:numPr>
          <w:ilvl w:val="0"/>
          <w:numId w:val="27"/>
        </w:numPr>
        <w:jc w:val="both"/>
      </w:pPr>
      <w:r>
        <w:t>p</w:t>
      </w:r>
      <w:r w:rsidR="006C4371" w:rsidRPr="008232FE">
        <w:t xml:space="preserve">osílení </w:t>
      </w:r>
      <w:r w:rsidR="006C4371" w:rsidRPr="007E74AD">
        <w:rPr>
          <w:b/>
        </w:rPr>
        <w:t>orientace výzkumných organizací</w:t>
      </w:r>
      <w:r w:rsidR="006C4371" w:rsidRPr="008232FE">
        <w:t xml:space="preserve"> v</w:t>
      </w:r>
      <w:r w:rsidR="006C4371">
        <w:t> </w:t>
      </w:r>
      <w:r w:rsidR="006C4371" w:rsidRPr="008232FE">
        <w:t xml:space="preserve">ČR na mezinárodně konkurenceschopný aplikovaný výzkum </w:t>
      </w:r>
      <w:r w:rsidR="006C4371">
        <w:t>s </w:t>
      </w:r>
      <w:r w:rsidR="006C4371" w:rsidRPr="008232FE">
        <w:t>přínos</w:t>
      </w:r>
      <w:r w:rsidR="006C4371">
        <w:t>y</w:t>
      </w:r>
      <w:r w:rsidR="006C4371" w:rsidRPr="008232FE">
        <w:t xml:space="preserve"> pro průmysl a</w:t>
      </w:r>
      <w:r w:rsidR="006C4371">
        <w:t> </w:t>
      </w:r>
      <w:r w:rsidR="006C4371" w:rsidRPr="008232FE">
        <w:t>společnost</w:t>
      </w:r>
      <w:r w:rsidR="002336D4">
        <w:t>.</w:t>
      </w:r>
    </w:p>
    <w:p w14:paraId="2317EB6F" w14:textId="77777777" w:rsidR="00E10561" w:rsidRDefault="00E10561" w:rsidP="00050D95">
      <w:pPr>
        <w:pStyle w:val="Odstavecseseznamem"/>
        <w:ind w:left="0"/>
        <w:jc w:val="both"/>
      </w:pPr>
    </w:p>
    <w:p w14:paraId="67AFB420" w14:textId="77777777" w:rsidR="006C4371" w:rsidRDefault="006C4371" w:rsidP="00050D95">
      <w:pPr>
        <w:pStyle w:val="Odstavecseseznamem"/>
        <w:ind w:left="0"/>
        <w:contextualSpacing w:val="0"/>
        <w:jc w:val="both"/>
      </w:pPr>
      <w:r w:rsidRPr="00D17883">
        <w:rPr>
          <w:b/>
        </w:rPr>
        <w:t>Dílčí</w:t>
      </w:r>
      <w:r w:rsidR="00D17883" w:rsidRPr="00D17883">
        <w:rPr>
          <w:b/>
        </w:rPr>
        <w:t>mi</w:t>
      </w:r>
      <w:r w:rsidRPr="00D17883">
        <w:rPr>
          <w:b/>
        </w:rPr>
        <w:t xml:space="preserve"> cíl</w:t>
      </w:r>
      <w:r w:rsidR="00D17883" w:rsidRPr="00D17883">
        <w:rPr>
          <w:b/>
        </w:rPr>
        <w:t>i</w:t>
      </w:r>
      <w:r w:rsidR="00D17883">
        <w:t>, které</w:t>
      </w:r>
      <w:r w:rsidR="00050D95">
        <w:t xml:space="preserve"> jsou zaměřeny na preferované obory a oblasti identifikované v relevantních koncepčních dokumentech a strategiích</w:t>
      </w:r>
      <w:r w:rsidR="00D17883">
        <w:t>,</w:t>
      </w:r>
      <w:r w:rsidR="00050D95" w:rsidRPr="004F6374">
        <w:rPr>
          <w:b/>
        </w:rPr>
        <w:t xml:space="preserve"> je podpořit</w:t>
      </w:r>
      <w:r>
        <w:t>:</w:t>
      </w:r>
    </w:p>
    <w:p w14:paraId="5A9E0F4F" w14:textId="77777777" w:rsidR="006C4371" w:rsidRPr="001D5E5E" w:rsidRDefault="006C4371" w:rsidP="00050D95">
      <w:pPr>
        <w:pStyle w:val="Odstavecseseznamem"/>
        <w:numPr>
          <w:ilvl w:val="0"/>
          <w:numId w:val="27"/>
        </w:numPr>
        <w:jc w:val="both"/>
      </w:pPr>
      <w:r>
        <w:lastRenderedPageBreak/>
        <w:t>Zvýšení využití mo</w:t>
      </w:r>
      <w:r w:rsidRPr="001D5E5E">
        <w:t>derních způsobů výroby, jejího plánování, řízení a distribuce produktů podle principů iniciativy Průmysl 4.0</w:t>
      </w:r>
      <w:r w:rsidR="002336D4" w:rsidRPr="001D5E5E">
        <w:t>.</w:t>
      </w:r>
    </w:p>
    <w:p w14:paraId="7CBE21D0" w14:textId="77B213C9" w:rsidR="006C4371" w:rsidRPr="001D5E5E" w:rsidRDefault="006C4371" w:rsidP="00050D95">
      <w:pPr>
        <w:pStyle w:val="Odstavecseseznamem"/>
        <w:numPr>
          <w:ilvl w:val="0"/>
          <w:numId w:val="27"/>
        </w:numPr>
        <w:jc w:val="both"/>
      </w:pPr>
      <w:r w:rsidRPr="001D5E5E">
        <w:t>Rozvoj nových oblastí digitalizace a její využití v průmyslu a službách</w:t>
      </w:r>
      <w:r w:rsidR="00740A83">
        <w:t>.</w:t>
      </w:r>
    </w:p>
    <w:p w14:paraId="252419C8" w14:textId="77777777" w:rsidR="006C4371" w:rsidRPr="00644A6C" w:rsidRDefault="006C4371" w:rsidP="00050D95">
      <w:pPr>
        <w:pStyle w:val="Odstavecseseznamem"/>
        <w:numPr>
          <w:ilvl w:val="0"/>
          <w:numId w:val="27"/>
        </w:numPr>
        <w:jc w:val="both"/>
      </w:pPr>
      <w:r w:rsidRPr="001D5E5E">
        <w:t>Využití nových technologií v </w:t>
      </w:r>
      <w:proofErr w:type="spellStart"/>
      <w:r w:rsidRPr="001D5E5E">
        <w:t>Automotive</w:t>
      </w:r>
      <w:proofErr w:type="spellEnd"/>
      <w:r w:rsidRPr="001D5E5E">
        <w:t xml:space="preserve"> a dalších klíčových aplikačních odvětvích identifikovaných strategickými dok</w:t>
      </w:r>
      <w:r w:rsidRPr="00644A6C">
        <w:t>umenty a iniciativami ČR a EU</w:t>
      </w:r>
      <w:r w:rsidR="002336D4" w:rsidRPr="00644A6C">
        <w:t>.</w:t>
      </w:r>
    </w:p>
    <w:p w14:paraId="74FDD2D0" w14:textId="77777777" w:rsidR="006C4371" w:rsidRDefault="006C4371" w:rsidP="00050D95">
      <w:pPr>
        <w:pStyle w:val="Odstavecseseznamem"/>
        <w:numPr>
          <w:ilvl w:val="0"/>
          <w:numId w:val="27"/>
        </w:numPr>
        <w:jc w:val="both"/>
      </w:pPr>
      <w:r w:rsidRPr="00644A6C">
        <w:t>Aplikaci principů oběhového hospodářství zaváděním inovací v oblastech získávání druhotných surovin plnohodnotně využitelných v průmyslu a stavebnictví</w:t>
      </w:r>
      <w:r w:rsidR="002336D4" w:rsidRPr="00644A6C">
        <w:t>.</w:t>
      </w:r>
    </w:p>
    <w:p w14:paraId="488D6881" w14:textId="77777777" w:rsidR="005E460F" w:rsidRPr="00270289" w:rsidRDefault="00427C3A" w:rsidP="00050D95">
      <w:pPr>
        <w:spacing w:before="120"/>
        <w:jc w:val="both"/>
        <w:rPr>
          <w:color w:val="FF0000"/>
        </w:rPr>
      </w:pPr>
      <w:r w:rsidRPr="00C65D98">
        <w:t xml:space="preserve">Uvedené cíle </w:t>
      </w:r>
      <w:r w:rsidR="004C7C01" w:rsidRPr="00C65D98">
        <w:t>P</w:t>
      </w:r>
      <w:r w:rsidRPr="00C65D98">
        <w:t>rogramu vychází z</w:t>
      </w:r>
      <w:r w:rsidR="001C6A9F" w:rsidRPr="00C65D98">
        <w:t> </w:t>
      </w:r>
      <w:r w:rsidRPr="00C65D98">
        <w:t>problematiky zmíněné v</w:t>
      </w:r>
      <w:r w:rsidR="001C6A9F" w:rsidRPr="00C65D98">
        <w:t> </w:t>
      </w:r>
      <w:r w:rsidRPr="00C65D98">
        <w:t>části Srovnání se stavem v</w:t>
      </w:r>
      <w:r w:rsidR="001C6A9F" w:rsidRPr="00C65D98">
        <w:t> </w:t>
      </w:r>
      <w:r w:rsidRPr="00C65D98">
        <w:t>ČR a</w:t>
      </w:r>
      <w:r w:rsidR="001C6A9F" w:rsidRPr="00C65D98">
        <w:t> </w:t>
      </w:r>
      <w:r w:rsidRPr="00C65D98">
        <w:t>v zahraničí a</w:t>
      </w:r>
      <w:r w:rsidR="001C6A9F" w:rsidRPr="00C65D98">
        <w:t> </w:t>
      </w:r>
      <w:r w:rsidRPr="00C65D98">
        <w:t xml:space="preserve">jsou na ně navázány indikátory pro sledování úspěšnosti </w:t>
      </w:r>
      <w:r w:rsidR="004C7C01" w:rsidRPr="00C65D98">
        <w:t>P</w:t>
      </w:r>
      <w:r w:rsidRPr="00C65D98">
        <w:t xml:space="preserve">rogramu. </w:t>
      </w:r>
    </w:p>
    <w:p w14:paraId="73EEE8EA" w14:textId="58105AD6" w:rsidR="005318BB" w:rsidDel="00783329" w:rsidRDefault="005318BB" w:rsidP="00783329">
      <w:pPr>
        <w:keepNext/>
        <w:jc w:val="both"/>
        <w:rPr>
          <w:del w:id="34" w:author="Švolba Martin" w:date="2025-01-10T12:54:00Z"/>
        </w:rPr>
      </w:pPr>
      <w:r>
        <w:t xml:space="preserve">Pro naplnění cílů Programu budou podporovány projekty průmyslového výzkumu a experimentálního vývoje, které prokáží vazbu na </w:t>
      </w:r>
      <w:r w:rsidR="004F6374" w:rsidRPr="004F6374">
        <w:rPr>
          <w:b/>
        </w:rPr>
        <w:t>t</w:t>
      </w:r>
      <w:r w:rsidRPr="007E74AD">
        <w:rPr>
          <w:b/>
        </w:rPr>
        <w:t>echnologické znalostní domény</w:t>
      </w:r>
      <w:r w:rsidRPr="004F6374">
        <w:rPr>
          <w:rStyle w:val="Znakapoznpodarou"/>
        </w:rPr>
        <w:footnoteReference w:id="2"/>
      </w:r>
      <w:r w:rsidRPr="004F6374">
        <w:t>,</w:t>
      </w:r>
      <w:r w:rsidRPr="007E74AD">
        <w:rPr>
          <w:b/>
          <w:i/>
        </w:rPr>
        <w:t xml:space="preserve"> </w:t>
      </w:r>
      <w:r>
        <w:t xml:space="preserve">v souladu s principy inteligentní specializace rozvíjené především v relevantních aplikačních odvětvích ekonomické specializace ČR s preferovaným zohledněním principů iniciativy Průmysl 4.0. </w:t>
      </w:r>
      <w:del w:id="35" w:author="Švolba Martin" w:date="2025-01-10T12:54:00Z">
        <w:r w:rsidDel="00783329">
          <w:delText>Toto požadované zaměření projektů bude pro každý z podprogramů blíže specifikováno v jednotlivých veřejných soutěžích a bude vycházet z následujících technologických oblastí:</w:delText>
        </w:r>
      </w:del>
    </w:p>
    <w:p w14:paraId="2F6A40DC" w14:textId="6B120DB3" w:rsidR="005318BB" w:rsidDel="00783329" w:rsidRDefault="005318BB" w:rsidP="005572BB">
      <w:pPr>
        <w:keepNext/>
        <w:jc w:val="both"/>
        <w:rPr>
          <w:del w:id="36" w:author="Švolba Martin" w:date="2025-01-10T12:54:00Z"/>
        </w:rPr>
      </w:pPr>
      <w:del w:id="37" w:author="Švolba Martin" w:date="2025-01-10T12:54:00Z">
        <w:r w:rsidRPr="00C02EC3" w:rsidDel="00783329">
          <w:rPr>
            <w:b/>
          </w:rPr>
          <w:delText>Výrobní technologie</w:delText>
        </w:r>
        <w:r w:rsidRPr="00DA43B2" w:rsidDel="00783329">
          <w:delText>:</w:delText>
        </w:r>
      </w:del>
    </w:p>
    <w:p w14:paraId="1A470879" w14:textId="78993CAB" w:rsidR="005318BB" w:rsidDel="00783329" w:rsidRDefault="005318BB" w:rsidP="005572BB">
      <w:pPr>
        <w:keepNext/>
        <w:jc w:val="both"/>
        <w:rPr>
          <w:del w:id="38" w:author="Švolba Martin" w:date="2025-01-10T12:54:00Z"/>
        </w:rPr>
      </w:pPr>
      <w:del w:id="39" w:author="Švolba Martin" w:date="2025-01-10T12:54:00Z">
        <w:r w:rsidDel="00783329">
          <w:delText xml:space="preserve">Pokročilé výrobní technologie </w:delText>
        </w:r>
      </w:del>
    </w:p>
    <w:p w14:paraId="321CC78D" w14:textId="4935A135" w:rsidR="005318BB" w:rsidDel="00783329" w:rsidRDefault="005318BB" w:rsidP="005572BB">
      <w:pPr>
        <w:keepNext/>
        <w:jc w:val="both"/>
        <w:rPr>
          <w:del w:id="40" w:author="Švolba Martin" w:date="2025-01-10T12:54:00Z"/>
        </w:rPr>
      </w:pPr>
      <w:del w:id="41" w:author="Švolba Martin" w:date="2025-01-10T12:54:00Z">
        <w:r w:rsidDel="00783329">
          <w:delText xml:space="preserve">Pokročilé materiály </w:delText>
        </w:r>
      </w:del>
    </w:p>
    <w:p w14:paraId="15202B8A" w14:textId="39EF2FEF" w:rsidR="005318BB" w:rsidDel="00783329" w:rsidRDefault="005318BB" w:rsidP="005572BB">
      <w:pPr>
        <w:keepNext/>
        <w:jc w:val="both"/>
        <w:rPr>
          <w:del w:id="42" w:author="Švolba Martin" w:date="2025-01-10T12:54:00Z"/>
        </w:rPr>
      </w:pPr>
      <w:del w:id="43" w:author="Švolba Martin" w:date="2025-01-10T12:54:00Z">
        <w:r w:rsidDel="00783329">
          <w:delText xml:space="preserve">Nanotechnologie </w:delText>
        </w:r>
      </w:del>
    </w:p>
    <w:p w14:paraId="0E331345" w14:textId="584157EC" w:rsidR="005318BB" w:rsidDel="00783329" w:rsidRDefault="005318BB" w:rsidP="005572BB">
      <w:pPr>
        <w:keepNext/>
        <w:jc w:val="both"/>
        <w:rPr>
          <w:del w:id="44" w:author="Švolba Martin" w:date="2025-01-10T12:54:00Z"/>
        </w:rPr>
      </w:pPr>
      <w:del w:id="45" w:author="Švolba Martin" w:date="2025-01-10T12:54:00Z">
        <w:r w:rsidDel="00783329">
          <w:delText>Průmyslové biotechnologie</w:delText>
        </w:r>
      </w:del>
    </w:p>
    <w:p w14:paraId="5876F224" w14:textId="09F5D587" w:rsidR="005318BB" w:rsidDel="00783329" w:rsidRDefault="005318BB" w:rsidP="005572BB">
      <w:pPr>
        <w:keepNext/>
        <w:jc w:val="both"/>
        <w:rPr>
          <w:del w:id="46" w:author="Švolba Martin" w:date="2025-01-10T12:54:00Z"/>
        </w:rPr>
      </w:pPr>
      <w:del w:id="47" w:author="Švolba Martin" w:date="2025-01-10T12:54:00Z">
        <w:r w:rsidRPr="00DA43B2" w:rsidDel="00783329">
          <w:rPr>
            <w:b/>
          </w:rPr>
          <w:delText>Digitální technologie</w:delText>
        </w:r>
        <w:r w:rsidRPr="00C02EC3" w:rsidDel="00783329">
          <w:delText>:</w:delText>
        </w:r>
      </w:del>
    </w:p>
    <w:p w14:paraId="66343222" w14:textId="5405F56D" w:rsidR="005318BB" w:rsidDel="00783329" w:rsidRDefault="005318BB" w:rsidP="005572BB">
      <w:pPr>
        <w:keepNext/>
        <w:jc w:val="both"/>
        <w:rPr>
          <w:del w:id="48" w:author="Švolba Martin" w:date="2025-01-10T12:54:00Z"/>
        </w:rPr>
      </w:pPr>
      <w:del w:id="49" w:author="Švolba Martin" w:date="2025-01-10T12:54:00Z">
        <w:r w:rsidDel="00783329">
          <w:delText xml:space="preserve">Mikro- a nanoelektronika </w:delText>
        </w:r>
      </w:del>
    </w:p>
    <w:p w14:paraId="7B742122" w14:textId="758D4FD8" w:rsidR="005318BB" w:rsidDel="00783329" w:rsidRDefault="005318BB" w:rsidP="005572BB">
      <w:pPr>
        <w:keepNext/>
        <w:jc w:val="both"/>
        <w:rPr>
          <w:del w:id="50" w:author="Švolba Martin" w:date="2025-01-10T12:54:00Z"/>
        </w:rPr>
      </w:pPr>
      <w:del w:id="51" w:author="Švolba Martin" w:date="2025-01-10T12:54:00Z">
        <w:r w:rsidDel="00783329">
          <w:delText>Fotonika</w:delText>
        </w:r>
      </w:del>
    </w:p>
    <w:p w14:paraId="31280CF0" w14:textId="46AAE781" w:rsidR="005318BB" w:rsidDel="00783329" w:rsidRDefault="005318BB" w:rsidP="005572BB">
      <w:pPr>
        <w:keepNext/>
        <w:jc w:val="both"/>
        <w:rPr>
          <w:del w:id="52" w:author="Švolba Martin" w:date="2025-01-10T12:54:00Z"/>
        </w:rPr>
      </w:pPr>
      <w:del w:id="53" w:author="Švolba Martin" w:date="2025-01-10T12:54:00Z">
        <w:r w:rsidDel="00783329">
          <w:delText>Umělá inteligence</w:delText>
        </w:r>
      </w:del>
    </w:p>
    <w:p w14:paraId="68852921" w14:textId="3EB64341" w:rsidR="005318BB" w:rsidRPr="00DA43B2" w:rsidDel="00783329" w:rsidRDefault="005318BB" w:rsidP="005572BB">
      <w:pPr>
        <w:keepNext/>
        <w:jc w:val="both"/>
        <w:rPr>
          <w:del w:id="54" w:author="Švolba Martin" w:date="2025-01-10T12:54:00Z"/>
        </w:rPr>
      </w:pPr>
      <w:del w:id="55" w:author="Švolba Martin" w:date="2025-01-10T12:54:00Z">
        <w:r w:rsidRPr="00C02EC3" w:rsidDel="00783329">
          <w:rPr>
            <w:rFonts w:cs="Arial"/>
            <w:b/>
          </w:rPr>
          <w:delText>Kybernetické technologie</w:delText>
        </w:r>
        <w:r w:rsidDel="00783329">
          <w:rPr>
            <w:rFonts w:cs="Arial"/>
          </w:rPr>
          <w:delText>:</w:delText>
        </w:r>
      </w:del>
    </w:p>
    <w:p w14:paraId="5787BDF0" w14:textId="713EDE91" w:rsidR="005318BB" w:rsidRDefault="005318BB" w:rsidP="005572BB">
      <w:pPr>
        <w:keepNext/>
        <w:jc w:val="both"/>
      </w:pPr>
      <w:del w:id="56" w:author="Švolba Martin" w:date="2025-01-10T12:54:00Z">
        <w:r w:rsidDel="00783329">
          <w:delText>Zabezpečení a konektivita</w:delText>
        </w:r>
      </w:del>
    </w:p>
    <w:p w14:paraId="0D8E900F" w14:textId="1C4849AF" w:rsidR="005318BB" w:rsidRDefault="005318BB" w:rsidP="00050D95">
      <w:pPr>
        <w:jc w:val="both"/>
      </w:pPr>
      <w:del w:id="57" w:author="Švolba Martin" w:date="2025-01-10T12:54:00Z">
        <w:r w:rsidDel="00783329">
          <w:delText>Uvedené v</w:delText>
        </w:r>
      </w:del>
      <w:ins w:id="58" w:author="Švolba Martin" w:date="2025-01-10T12:54:00Z">
        <w:r w:rsidR="00783329">
          <w:t>V</w:t>
        </w:r>
      </w:ins>
      <w:r>
        <w:t xml:space="preserve">ymezení preferovaných technologií bude upřesňováno v návaznosti na relevantní dokumenty Evropské unie i na probíhající </w:t>
      </w:r>
      <w:r w:rsidR="00317FF7">
        <w:t>proces identifikace priorit jednotlivých aplikačních odvětví v RIS3 strategii ČR.</w:t>
      </w:r>
    </w:p>
    <w:p w14:paraId="31394A32" w14:textId="2112EA7B" w:rsidR="00427C3A" w:rsidRDefault="00265AFE" w:rsidP="00050D95">
      <w:pPr>
        <w:jc w:val="both"/>
      </w:pPr>
      <w:r>
        <w:t>Podpořené projekty budou zároveň</w:t>
      </w:r>
      <w:r w:rsidR="00427C3A">
        <w:t xml:space="preserve"> přispívat k</w:t>
      </w:r>
      <w:r w:rsidR="001C6A9F">
        <w:t> </w:t>
      </w:r>
      <w:r w:rsidR="00427C3A">
        <w:t>řešení problematiky uvedené v</w:t>
      </w:r>
      <w:r w:rsidR="001C6A9F">
        <w:t> </w:t>
      </w:r>
      <w:r w:rsidR="00427C3A">
        <w:t>některém z</w:t>
      </w:r>
      <w:r w:rsidR="001C6A9F">
        <w:t> </w:t>
      </w:r>
      <w:r w:rsidR="00427C3A">
        <w:t xml:space="preserve">dílčích cílů </w:t>
      </w:r>
      <w:r w:rsidR="00427C3A" w:rsidRPr="002A6C42">
        <w:rPr>
          <w:b/>
        </w:rPr>
        <w:t>Národních priorit orientovaného výzkumu (NPOV)</w:t>
      </w:r>
      <w:r w:rsidR="00427C3A">
        <w:rPr>
          <w:rStyle w:val="Znakapoznpodarou"/>
        </w:rPr>
        <w:footnoteReference w:id="3"/>
      </w:r>
      <w:r w:rsidR="0073526C">
        <w:rPr>
          <w:b/>
        </w:rPr>
        <w:t xml:space="preserve"> </w:t>
      </w:r>
      <w:r w:rsidR="00C21E4F" w:rsidRPr="00004EB9">
        <w:rPr>
          <w:bCs/>
        </w:rPr>
        <w:t>a dalších relevantních inovačních strategií, včetně Strategického rámce hospodářské restrukturalizace Ústeckého, Karlovarského a Moravskoslezského kraje, schváleného usnesením vlády č.</w:t>
      </w:r>
      <w:r w:rsidR="005477CE">
        <w:rPr>
          <w:bCs/>
        </w:rPr>
        <w:t> </w:t>
      </w:r>
      <w:r w:rsidR="00C21E4F">
        <w:rPr>
          <w:bCs/>
        </w:rPr>
        <w:t>3</w:t>
      </w:r>
      <w:r w:rsidR="00C21E4F" w:rsidRPr="00004EB9">
        <w:rPr>
          <w:bCs/>
        </w:rPr>
        <w:t xml:space="preserve"> z </w:t>
      </w:r>
      <w:r w:rsidR="00C21E4F">
        <w:rPr>
          <w:bCs/>
        </w:rPr>
        <w:t>9</w:t>
      </w:r>
      <w:r w:rsidR="00C21E4F" w:rsidRPr="00004EB9">
        <w:rPr>
          <w:bCs/>
        </w:rPr>
        <w:t>.</w:t>
      </w:r>
      <w:r w:rsidR="005477CE">
        <w:rPr>
          <w:bCs/>
        </w:rPr>
        <w:t> </w:t>
      </w:r>
      <w:r w:rsidR="00C21E4F">
        <w:rPr>
          <w:bCs/>
        </w:rPr>
        <w:t>ledna</w:t>
      </w:r>
      <w:r w:rsidR="005477CE">
        <w:rPr>
          <w:bCs/>
        </w:rPr>
        <w:t> </w:t>
      </w:r>
      <w:r w:rsidR="00C21E4F" w:rsidRPr="00004EB9">
        <w:rPr>
          <w:bCs/>
        </w:rPr>
        <w:t>201</w:t>
      </w:r>
      <w:r w:rsidR="00C21E4F">
        <w:rPr>
          <w:bCs/>
        </w:rPr>
        <w:t>7 a navazujících akčních plánů hospodářské restrukturalizace.</w:t>
      </w:r>
      <w:r w:rsidR="0073526C">
        <w:t xml:space="preserve"> V případě NPOV půjde</w:t>
      </w:r>
      <w:r w:rsidR="00427C3A">
        <w:t xml:space="preserve"> </w:t>
      </w:r>
      <w:r>
        <w:t xml:space="preserve">především </w:t>
      </w:r>
      <w:r w:rsidR="0073526C">
        <w:t>o cíle v </w:t>
      </w:r>
      <w:r w:rsidR="00427C3A" w:rsidRPr="00BC7BF9">
        <w:t>prioritní oblasti 1 Konkurenceschopná ekonomika založená na znaloste</w:t>
      </w:r>
      <w:r w:rsidR="00427C3A" w:rsidRPr="00D17883">
        <w:t>ch</w:t>
      </w:r>
      <w:r w:rsidRPr="00D17883">
        <w:t>, v</w:t>
      </w:r>
      <w:r w:rsidR="00427C3A" w:rsidRPr="00D17883">
        <w:t xml:space="preserve"> prioritní oblasti </w:t>
      </w:r>
      <w:r w:rsidR="00427C3A" w:rsidRPr="00372247">
        <w:t>2 Udržitelnost energetiky a</w:t>
      </w:r>
      <w:r w:rsidR="001C6A9F" w:rsidRPr="00372247">
        <w:t> </w:t>
      </w:r>
      <w:r w:rsidR="00427C3A" w:rsidRPr="00372247">
        <w:t>materiálových zdrojů</w:t>
      </w:r>
      <w:r w:rsidRPr="00372247">
        <w:t>, případně v</w:t>
      </w:r>
      <w:r w:rsidR="00427C3A" w:rsidRPr="00372247">
        <w:t xml:space="preserve"> prioritní oblasti 3 Prostředí pro kvalitní život </w:t>
      </w:r>
      <w:r w:rsidRPr="00372247">
        <w:t>nebo</w:t>
      </w:r>
      <w:r w:rsidR="001C6A9F" w:rsidRPr="00372247">
        <w:t> </w:t>
      </w:r>
      <w:r w:rsidR="00427C3A" w:rsidRPr="00372247">
        <w:t>prioritní oblasti 5</w:t>
      </w:r>
      <w:ins w:id="59" w:author="Kulík Jan" w:date="2025-01-07T11:30:00Z">
        <w:r w:rsidR="0051462C">
          <w:t xml:space="preserve"> Zdrav</w:t>
        </w:r>
      </w:ins>
      <w:ins w:id="60" w:author="Kulík Jan" w:date="2025-01-07T11:31:00Z">
        <w:r w:rsidR="0051462C">
          <w:t>á populace</w:t>
        </w:r>
      </w:ins>
      <w:r w:rsidRPr="00372247">
        <w:t>.</w:t>
      </w:r>
      <w:r w:rsidR="00DE4C09" w:rsidRPr="00372247">
        <w:t xml:space="preserve"> </w:t>
      </w:r>
      <w:r w:rsidRPr="00372247">
        <w:t>Z uvedených oblastí NPOV budou vybrány relevantní cíle dle aktuální situace vždy pro</w:t>
      </w:r>
      <w:r>
        <w:t xml:space="preserve"> každou vyhlašovanou veřejnou soutěž a každý podprogram. </w:t>
      </w:r>
      <w:r w:rsidR="00427C3A">
        <w:t>V prioritní oblasti 4 a</w:t>
      </w:r>
      <w:r w:rsidR="001C6A9F">
        <w:t> </w:t>
      </w:r>
      <w:r w:rsidR="00427C3A">
        <w:t>6 není žádná oblast považována za relevantní pro Program.</w:t>
      </w:r>
    </w:p>
    <w:p w14:paraId="42B5027C" w14:textId="26A58728" w:rsidR="002B71FF" w:rsidRDefault="002B71FF" w:rsidP="00050D95">
      <w:pPr>
        <w:jc w:val="both"/>
      </w:pPr>
      <w:r w:rsidRPr="002B71FF">
        <w:lastRenderedPageBreak/>
        <w:t>Program bude možné využít pro synergické a komplementární efekty zejména s programem Horizont 2020 a jeho nástupcem Horizont Evropa, ale popř. i dalšími unijními programy, které budou v souladu se zaměřením tohoto programu.</w:t>
      </w:r>
    </w:p>
    <w:p w14:paraId="7DE02339" w14:textId="77777777" w:rsidR="00F105E7" w:rsidRPr="009B47A1" w:rsidRDefault="006D0B41" w:rsidP="0043466C">
      <w:pPr>
        <w:pStyle w:val="Nadpis1"/>
      </w:pPr>
      <w:r w:rsidRPr="009B47A1">
        <w:t>P</w:t>
      </w:r>
      <w:r w:rsidR="00323A0E" w:rsidRPr="009B47A1">
        <w:t>odprogram</w:t>
      </w:r>
      <w:r w:rsidRPr="009B47A1">
        <w:t>y</w:t>
      </w:r>
    </w:p>
    <w:p w14:paraId="1AB4315A" w14:textId="77777777" w:rsidR="00C70FBB" w:rsidRDefault="00C70FBB" w:rsidP="00B77F13">
      <w:pPr>
        <w:jc w:val="both"/>
      </w:pPr>
      <w:bookmarkStart w:id="61" w:name="_Toc484169747"/>
      <w:r>
        <w:t xml:space="preserve">Cíle Programu budou naplňovány ve dvou samostatných podprogramech. </w:t>
      </w:r>
      <w:r w:rsidR="009E5C0D">
        <w:t>Dále jsou uvedeny pro každý z podprogramů p</w:t>
      </w:r>
      <w:r>
        <w:t xml:space="preserve">ředpokládané výdaje, </w:t>
      </w:r>
      <w:r w:rsidR="009E5C0D">
        <w:t>účastníci projektů i další parametry.</w:t>
      </w:r>
    </w:p>
    <w:p w14:paraId="0DD6160D" w14:textId="77777777" w:rsidR="00427C3A" w:rsidRPr="0043466C" w:rsidRDefault="00427C3A" w:rsidP="000F7238">
      <w:pPr>
        <w:pStyle w:val="Nadpis3-mimoobsah"/>
        <w:spacing w:after="120"/>
      </w:pPr>
      <w:bookmarkStart w:id="62" w:name="_Toc486952565"/>
      <w:r w:rsidRPr="0043466C">
        <w:t xml:space="preserve">Podprogram 1 </w:t>
      </w:r>
      <w:r w:rsidR="0043466C">
        <w:t>„</w:t>
      </w:r>
      <w:bookmarkEnd w:id="62"/>
      <w:r w:rsidR="005C23D4" w:rsidRPr="0043466C">
        <w:t>Technologičtí l</w:t>
      </w:r>
      <w:r w:rsidR="0043466C">
        <w:t>í</w:t>
      </w:r>
      <w:r w:rsidR="005C23D4" w:rsidRPr="0043466C">
        <w:t>dři</w:t>
      </w:r>
      <w:r w:rsidR="0043466C">
        <w:t>“</w:t>
      </w:r>
    </w:p>
    <w:p w14:paraId="6918A7B8" w14:textId="3EFBD3E9" w:rsidR="00427C3A" w:rsidRDefault="00427C3A" w:rsidP="00B77F13">
      <w:pPr>
        <w:jc w:val="both"/>
      </w:pPr>
      <w:r>
        <w:t>V souladu s</w:t>
      </w:r>
      <w:r w:rsidR="001C6A9F">
        <w:t> </w:t>
      </w:r>
      <w:r>
        <w:t>cíli</w:t>
      </w:r>
      <w:r w:rsidRPr="009B47A1">
        <w:t xml:space="preserve"> </w:t>
      </w:r>
      <w:r w:rsidR="004C7C01">
        <w:t>P</w:t>
      </w:r>
      <w:r w:rsidRPr="009B47A1">
        <w:t xml:space="preserve">rogramu </w:t>
      </w:r>
      <w:r>
        <w:t>se podprogram 1 zaměří na</w:t>
      </w:r>
      <w:r w:rsidRPr="009B47A1">
        <w:t xml:space="preserve"> podpor</w:t>
      </w:r>
      <w:r>
        <w:t>u</w:t>
      </w:r>
      <w:r w:rsidRPr="009B47A1">
        <w:t xml:space="preserve"> </w:t>
      </w:r>
      <w:r w:rsidR="00E47E89">
        <w:t xml:space="preserve">tvorby výsledků </w:t>
      </w:r>
      <w:proofErr w:type="spellStart"/>
      <w:r w:rsidR="00E47E89">
        <w:t>VaV</w:t>
      </w:r>
      <w:proofErr w:type="spellEnd"/>
      <w:r w:rsidR="00E47E89">
        <w:t xml:space="preserve"> a jejich </w:t>
      </w:r>
      <w:r w:rsidRPr="009B47A1">
        <w:t>využívání pro vlastní podnikatelskou činnost (</w:t>
      </w:r>
      <w:r w:rsidR="00E00011">
        <w:t xml:space="preserve">zejména pro </w:t>
      </w:r>
      <w:r w:rsidRPr="009B47A1">
        <w:t>zefektivnění výroby, zavádění nových výrobků či služeb)</w:t>
      </w:r>
      <w:r>
        <w:t>, a</w:t>
      </w:r>
      <w:r w:rsidR="001C6A9F">
        <w:t> </w:t>
      </w:r>
      <w:r>
        <w:t>to za prvé u</w:t>
      </w:r>
      <w:r w:rsidR="001C6A9F">
        <w:t> </w:t>
      </w:r>
      <w:r w:rsidRPr="009B47A1">
        <w:t>podniků, které již mají zkušenosti s</w:t>
      </w:r>
      <w:r w:rsidR="001C6A9F">
        <w:t> </w:t>
      </w:r>
      <w:r w:rsidRPr="009B47A1">
        <w:t>realizací výzkumu a</w:t>
      </w:r>
      <w:r w:rsidR="001C6A9F">
        <w:t> </w:t>
      </w:r>
      <w:r w:rsidRPr="009B47A1">
        <w:t>vývoje vlastními kapacitami</w:t>
      </w:r>
      <w:r>
        <w:t xml:space="preserve"> (skrze</w:t>
      </w:r>
      <w:r w:rsidRPr="009B47A1">
        <w:t xml:space="preserve"> stabilizac</w:t>
      </w:r>
      <w:r>
        <w:t>i</w:t>
      </w:r>
      <w:r w:rsidRPr="009B47A1">
        <w:t xml:space="preserve"> a</w:t>
      </w:r>
      <w:r w:rsidR="001C6A9F">
        <w:t> </w:t>
      </w:r>
      <w:r w:rsidRPr="009B47A1">
        <w:t xml:space="preserve">další rozvoj </w:t>
      </w:r>
      <w:r>
        <w:t xml:space="preserve">jejich </w:t>
      </w:r>
      <w:r w:rsidRPr="009B47A1">
        <w:t>výzkumných oddělení</w:t>
      </w:r>
      <w:r>
        <w:t>), za druhé</w:t>
      </w:r>
      <w:r w:rsidRPr="009B47A1">
        <w:t xml:space="preserve"> u</w:t>
      </w:r>
      <w:r w:rsidR="001C6A9F">
        <w:t> </w:t>
      </w:r>
      <w:r w:rsidRPr="009B47A1">
        <w:t>podniků, které mají zkušenost s</w:t>
      </w:r>
      <w:r w:rsidR="001C6A9F">
        <w:t xml:space="preserve"> nákupem </w:t>
      </w:r>
      <w:proofErr w:type="spellStart"/>
      <w:r w:rsidR="001C6A9F">
        <w:t>VaV</w:t>
      </w:r>
      <w:proofErr w:type="spellEnd"/>
      <w:r w:rsidR="001C6A9F">
        <w:t xml:space="preserve"> služeb od </w:t>
      </w:r>
      <w:r w:rsidRPr="009B47A1">
        <w:t xml:space="preserve">výzkumných organizací, ale zatím nerozvinuly vlastní </w:t>
      </w:r>
      <w:proofErr w:type="spellStart"/>
      <w:r w:rsidRPr="009B47A1">
        <w:t>VaV</w:t>
      </w:r>
      <w:proofErr w:type="spellEnd"/>
      <w:r w:rsidRPr="009B47A1">
        <w:t xml:space="preserve"> činnost. </w:t>
      </w:r>
    </w:p>
    <w:p w14:paraId="71E7241E" w14:textId="77777777" w:rsidR="00427C3A" w:rsidRDefault="00427C3A" w:rsidP="00DE4C09">
      <w:pPr>
        <w:spacing w:after="0"/>
        <w:jc w:val="both"/>
      </w:pPr>
      <w:r w:rsidRPr="009B47A1">
        <w:t>Záměrem podprogramu je u</w:t>
      </w:r>
      <w:r w:rsidR="001C6A9F">
        <w:t> </w:t>
      </w:r>
      <w:r w:rsidRPr="009B47A1">
        <w:t>obou těchto skupin podniků</w:t>
      </w:r>
      <w:r>
        <w:t>:</w:t>
      </w:r>
    </w:p>
    <w:p w14:paraId="4B6190C7" w14:textId="77777777" w:rsidR="00427C3A" w:rsidRPr="007A071C" w:rsidRDefault="00427C3A" w:rsidP="00AE2446">
      <w:pPr>
        <w:pStyle w:val="Odstavecseseznamem"/>
        <w:numPr>
          <w:ilvl w:val="0"/>
          <w:numId w:val="19"/>
        </w:numPr>
        <w:jc w:val="both"/>
      </w:pPr>
      <w:r>
        <w:t>P</w:t>
      </w:r>
      <w:r w:rsidRPr="007A071C">
        <w:t>odpořit jejich vlastní výzkumn</w:t>
      </w:r>
      <w:r>
        <w:t>ě-vývojovou</w:t>
      </w:r>
      <w:r w:rsidRPr="007A071C">
        <w:t xml:space="preserve"> činnost,</w:t>
      </w:r>
      <w:r>
        <w:t xml:space="preserve"> s</w:t>
      </w:r>
      <w:r w:rsidR="001C6A9F">
        <w:t> </w:t>
      </w:r>
      <w:r>
        <w:t>důrazem na aplikační potenciál výsledků.</w:t>
      </w:r>
    </w:p>
    <w:p w14:paraId="78FC0220" w14:textId="77777777" w:rsidR="00427C3A" w:rsidRDefault="00427C3A" w:rsidP="00AE2446">
      <w:pPr>
        <w:pStyle w:val="Odstavecseseznamem"/>
        <w:numPr>
          <w:ilvl w:val="0"/>
          <w:numId w:val="19"/>
        </w:numPr>
        <w:jc w:val="both"/>
      </w:pPr>
      <w:r>
        <w:t>Podpořit rovněž jejich</w:t>
      </w:r>
      <w:r w:rsidRPr="007A071C">
        <w:t xml:space="preserve"> spolupráci s</w:t>
      </w:r>
      <w:r w:rsidR="001C6A9F">
        <w:t> </w:t>
      </w:r>
      <w:r w:rsidRPr="007A071C">
        <w:t>výzkumnými organizacemi</w:t>
      </w:r>
      <w:r w:rsidR="007C6109">
        <w:t>, pokud to charakter projektu vyžaduje</w:t>
      </w:r>
      <w:r w:rsidRPr="007A071C">
        <w:t xml:space="preserve">. Nepřímým efektem podprogramu by </w:t>
      </w:r>
      <w:r>
        <w:t xml:space="preserve">pak </w:t>
      </w:r>
      <w:r w:rsidRPr="007A071C">
        <w:t>mělo být zvýšení objemu finančních prostředků plynoucích do sektoru výzkumných organizací z</w:t>
      </w:r>
      <w:r w:rsidR="001C6A9F">
        <w:t> </w:t>
      </w:r>
      <w:r w:rsidRPr="007A071C">
        <w:t>podnikové sféry, v</w:t>
      </w:r>
      <w:r w:rsidR="001C6A9F">
        <w:t> </w:t>
      </w:r>
      <w:r w:rsidRPr="007A071C">
        <w:t>důsledku navázání nových kontaktů a</w:t>
      </w:r>
      <w:r w:rsidR="001C6A9F">
        <w:t> </w:t>
      </w:r>
      <w:r w:rsidRPr="007A071C">
        <w:t>rozvoje spolupráce mezi podniky a</w:t>
      </w:r>
      <w:r w:rsidR="001C6A9F">
        <w:t> </w:t>
      </w:r>
      <w:r w:rsidRPr="007A071C">
        <w:t>VO.</w:t>
      </w:r>
    </w:p>
    <w:p w14:paraId="76EA6BAD" w14:textId="77777777" w:rsidR="00AA6F13" w:rsidRDefault="00AA6F13" w:rsidP="00B77F13">
      <w:pPr>
        <w:jc w:val="both"/>
      </w:pPr>
      <w:r>
        <w:t xml:space="preserve">Podpořené projekty by měly </w:t>
      </w:r>
      <w:r w:rsidRPr="00AA6F13">
        <w:t>přispět k</w:t>
      </w:r>
      <w:r w:rsidR="001C6A9F">
        <w:t> </w:t>
      </w:r>
      <w:r w:rsidRPr="00AA6F13">
        <w:t xml:space="preserve">výraznějšímu zvýšení mezinárodní konkurenceschopnosti </w:t>
      </w:r>
      <w:r>
        <w:t>uchazeče</w:t>
      </w:r>
      <w:r w:rsidRPr="00AA6F13">
        <w:t xml:space="preserve">, například </w:t>
      </w:r>
      <w:r>
        <w:t>realizací</w:t>
      </w:r>
      <w:r w:rsidRPr="00AA6F13">
        <w:t xml:space="preserve"> přelomových (technologicky významných) inovací umožňujících rozšířit trhy v</w:t>
      </w:r>
      <w:r w:rsidR="001C6A9F">
        <w:t> </w:t>
      </w:r>
      <w:r w:rsidRPr="00AA6F13">
        <w:t>zahraničí, posunout se výše v</w:t>
      </w:r>
      <w:r w:rsidR="001C6A9F">
        <w:t> </w:t>
      </w:r>
      <w:r w:rsidRPr="00AA6F13">
        <w:t>globálních hodnotových řetězcích apod.</w:t>
      </w:r>
      <w:r>
        <w:t xml:space="preserve"> Viz také hodnoticí kritéria, která budou uplatněna pro výběr projektů k</w:t>
      </w:r>
      <w:r w:rsidR="001C6A9F">
        <w:t> </w:t>
      </w:r>
      <w:r>
        <w:t>podpoře.</w:t>
      </w:r>
    </w:p>
    <w:p w14:paraId="1A31B4FA" w14:textId="77777777" w:rsidR="009E5C0D" w:rsidRPr="00270289" w:rsidRDefault="009E5C0D" w:rsidP="009E5C0D">
      <w:pPr>
        <w:jc w:val="both"/>
      </w:pPr>
      <w:r>
        <w:t>U</w:t>
      </w:r>
      <w:r w:rsidRPr="00644A6C">
        <w:t>chazeči o podporu</w:t>
      </w:r>
      <w:r w:rsidRPr="00270289">
        <w:t xml:space="preserve"> na projekt podle </w:t>
      </w:r>
      <w:r>
        <w:t xml:space="preserve">Zákona </w:t>
      </w:r>
      <w:r w:rsidRPr="00270289">
        <w:t xml:space="preserve">mohou být podniky – právnické i fyzické osoby, které podle Přílohy 1 Nařízení Komise vykonávají hospodářskou činnost. </w:t>
      </w:r>
    </w:p>
    <w:p w14:paraId="7FF8884C" w14:textId="77777777" w:rsidR="009E5C0D" w:rsidRPr="00270289" w:rsidRDefault="009E5C0D" w:rsidP="009E5C0D">
      <w:pPr>
        <w:spacing w:after="0"/>
        <w:jc w:val="both"/>
      </w:pPr>
      <w:r w:rsidRPr="00270289">
        <w:t>Dalšími účastníky projektu mohou být:</w:t>
      </w:r>
    </w:p>
    <w:p w14:paraId="7C91D5A0" w14:textId="77777777" w:rsidR="009E5C0D" w:rsidRPr="00270289" w:rsidRDefault="009E5C0D" w:rsidP="00A55E90">
      <w:pPr>
        <w:pStyle w:val="Odstavecseseznamem"/>
        <w:numPr>
          <w:ilvl w:val="0"/>
          <w:numId w:val="21"/>
        </w:numPr>
        <w:ind w:left="709" w:hanging="304"/>
        <w:jc w:val="both"/>
      </w:pPr>
      <w:r w:rsidRPr="00270289">
        <w:t>podniky (viz definice uvedená výše),</w:t>
      </w:r>
    </w:p>
    <w:p w14:paraId="01BD4B72" w14:textId="77777777" w:rsidR="009E5C0D" w:rsidRDefault="009E5C0D" w:rsidP="00644A6C">
      <w:pPr>
        <w:pStyle w:val="Odstavecseseznamem"/>
        <w:numPr>
          <w:ilvl w:val="0"/>
          <w:numId w:val="21"/>
        </w:numPr>
        <w:ind w:left="709" w:hanging="304"/>
        <w:jc w:val="both"/>
      </w:pPr>
      <w:r w:rsidRPr="00270289">
        <w:t xml:space="preserve">výzkumné organizace – organizační složky státu nebo organizační jednotky ministerstev zabývající se výzkumnou činností nebo právnické osoby, které splňují definici </w:t>
      </w:r>
      <w:r w:rsidR="00412280">
        <w:t>organizace pro výzkum a šíření znalostí</w:t>
      </w:r>
      <w:r w:rsidR="00412280">
        <w:rPr>
          <w:rStyle w:val="Znakapoznpodarou"/>
        </w:rPr>
        <w:footnoteReference w:id="4"/>
      </w:r>
      <w:r w:rsidRPr="00270289">
        <w:t xml:space="preserve"> podle Nařízení Komise a podle Rámce.</w:t>
      </w:r>
    </w:p>
    <w:p w14:paraId="560412AE" w14:textId="4A35D96D" w:rsidR="00427C3A" w:rsidRDefault="00427C3A" w:rsidP="009E5C0D">
      <w:pPr>
        <w:jc w:val="both"/>
      </w:pPr>
      <w:r>
        <w:t>Příjemcem podpory může být podnik, který řeší projekt</w:t>
      </w:r>
      <w:r w:rsidR="00111FAF">
        <w:t xml:space="preserve"> samostatně, </w:t>
      </w:r>
      <w:r w:rsidR="009E5C0D">
        <w:t xml:space="preserve">anebo řeší projekt </w:t>
      </w:r>
      <w:r w:rsidR="00111FAF">
        <w:t>ve spolupráci s</w:t>
      </w:r>
      <w:r w:rsidR="001C6A9F">
        <w:t> </w:t>
      </w:r>
      <w:r w:rsidR="00111FAF">
        <w:t xml:space="preserve">dalšími podniky </w:t>
      </w:r>
      <w:r w:rsidR="009E5C0D">
        <w:t>a/</w:t>
      </w:r>
      <w:r w:rsidR="00111FAF">
        <w:t>nebo</w:t>
      </w:r>
      <w:r>
        <w:t xml:space="preserve"> </w:t>
      </w:r>
      <w:r w:rsidR="007C6109">
        <w:t>ve </w:t>
      </w:r>
      <w:r w:rsidRPr="00EC73A9">
        <w:t>spolupráci s</w:t>
      </w:r>
      <w:r w:rsidR="001C6A9F">
        <w:t> </w:t>
      </w:r>
      <w:r w:rsidRPr="00EC73A9">
        <w:t>VO (</w:t>
      </w:r>
      <w:r w:rsidR="004B6BE2">
        <w:t>formou kolaborativního výzkumu v souladu s Rámcem</w:t>
      </w:r>
      <w:r w:rsidR="004B6BE2">
        <w:rPr>
          <w:rStyle w:val="Znakapoznpodarou"/>
        </w:rPr>
        <w:footnoteReference w:id="5"/>
      </w:r>
      <w:r w:rsidRPr="00EC73A9">
        <w:t>)</w:t>
      </w:r>
      <w:r>
        <w:t>. Podmínkou bude doložení dvouleté ekonomické (/účetní) historie uchazeče při podání žádosti o</w:t>
      </w:r>
      <w:r w:rsidR="001C6A9F">
        <w:t> </w:t>
      </w:r>
      <w:r w:rsidR="008008F4">
        <w:t>poskytnutí účelové podpory</w:t>
      </w:r>
      <w:r>
        <w:t>.</w:t>
      </w:r>
    </w:p>
    <w:p w14:paraId="754D74E0" w14:textId="77777777" w:rsidR="009E5C0D" w:rsidRDefault="009E5C0D" w:rsidP="009E5C0D">
      <w:pPr>
        <w:jc w:val="both"/>
      </w:pPr>
      <w:r w:rsidRPr="00270289">
        <w:t xml:space="preserve">Konkrétní podmínky prokázání způsobilosti stanoví poskytovatel v souladu se </w:t>
      </w:r>
      <w:r>
        <w:t>Zákonem</w:t>
      </w:r>
      <w:r w:rsidRPr="00270289">
        <w:t xml:space="preserve"> vždy v zadávací dokumentaci veřejné soutěže.</w:t>
      </w:r>
    </w:p>
    <w:p w14:paraId="3789BA26" w14:textId="77777777" w:rsidR="00376B4D" w:rsidRPr="000B6E26" w:rsidRDefault="00376B4D" w:rsidP="00376B4D">
      <w:pPr>
        <w:contextualSpacing/>
        <w:jc w:val="both"/>
        <w:rPr>
          <w:b/>
          <w:i/>
        </w:rPr>
      </w:pPr>
      <w:r w:rsidRPr="000B6E26">
        <w:rPr>
          <w:b/>
          <w:i/>
        </w:rPr>
        <w:t>Rozpočet podprogramu v</w:t>
      </w:r>
      <w:r w:rsidR="001C6A9F">
        <w:rPr>
          <w:b/>
          <w:i/>
        </w:rPr>
        <w:t> </w:t>
      </w:r>
      <w:r w:rsidRPr="000B6E26">
        <w:rPr>
          <w:b/>
          <w:i/>
        </w:rPr>
        <w:t xml:space="preserve">mil. Kč: </w:t>
      </w:r>
    </w:p>
    <w:tbl>
      <w:tblPr>
        <w:tblW w:w="94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695"/>
        <w:gridCol w:w="696"/>
        <w:gridCol w:w="696"/>
        <w:gridCol w:w="696"/>
        <w:gridCol w:w="696"/>
        <w:gridCol w:w="695"/>
        <w:gridCol w:w="696"/>
        <w:gridCol w:w="696"/>
        <w:gridCol w:w="696"/>
        <w:gridCol w:w="696"/>
        <w:gridCol w:w="696"/>
        <w:gridCol w:w="851"/>
      </w:tblGrid>
      <w:tr w:rsidR="00533E5B" w:rsidRPr="00C81C86" w14:paraId="7D366E17" w14:textId="77777777" w:rsidTr="00533E5B">
        <w:trPr>
          <w:trHeight w:val="27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188D" w14:textId="77777777" w:rsidR="00533E5B" w:rsidRPr="00C81C86" w:rsidRDefault="00533E5B" w:rsidP="00F00604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359D68" w14:textId="77777777" w:rsidR="00533E5B" w:rsidRPr="00C81C86" w:rsidRDefault="00533E5B" w:rsidP="00F00604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63E483DC" w14:textId="77777777" w:rsidR="00533E5B" w:rsidRPr="00C81C86" w:rsidRDefault="00533E5B" w:rsidP="00F00604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50A36A09" w14:textId="77777777" w:rsidR="00533E5B" w:rsidRPr="00C81C86" w:rsidRDefault="00533E5B" w:rsidP="00F00604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2022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2827B051" w14:textId="77777777" w:rsidR="00533E5B" w:rsidRPr="00C81C86" w:rsidRDefault="00533E5B" w:rsidP="00F00604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2023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15A3CD20" w14:textId="77777777" w:rsidR="00533E5B" w:rsidRPr="00C81C86" w:rsidRDefault="00533E5B" w:rsidP="00F00604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2024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4800F2DB" w14:textId="77777777" w:rsidR="00533E5B" w:rsidRPr="00C81C86" w:rsidRDefault="00533E5B" w:rsidP="00F00604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2025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6771982B" w14:textId="77777777" w:rsidR="00533E5B" w:rsidRPr="00C81C86" w:rsidRDefault="00533E5B" w:rsidP="00F00604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2026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0BE796F2" w14:textId="77777777" w:rsidR="00533E5B" w:rsidRPr="00C81C86" w:rsidRDefault="00533E5B" w:rsidP="00F00604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2027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34C7DF6A" w14:textId="2EB491B6" w:rsidR="00533E5B" w:rsidRPr="00533E5B" w:rsidRDefault="00533E5B" w:rsidP="00F00604">
            <w:pPr>
              <w:spacing w:after="0"/>
              <w:jc w:val="right"/>
              <w:rPr>
                <w:rFonts w:eastAsia="Times New Roman"/>
                <w:bCs/>
                <w:color w:val="000000"/>
                <w:lang w:eastAsia="cs-CZ"/>
              </w:rPr>
            </w:pPr>
            <w:ins w:id="63" w:author="Kulík Jan" w:date="2025-01-03T11:05:00Z">
              <w:r w:rsidRPr="00533E5B">
                <w:rPr>
                  <w:rFonts w:eastAsia="Times New Roman"/>
                  <w:bCs/>
                  <w:color w:val="000000"/>
                  <w:lang w:eastAsia="cs-CZ"/>
                </w:rPr>
                <w:t>20</w:t>
              </w:r>
            </w:ins>
            <w:ins w:id="64" w:author="Kulík Jan" w:date="2025-01-03T11:06:00Z">
              <w:r w:rsidRPr="00533E5B">
                <w:rPr>
                  <w:rFonts w:eastAsia="Times New Roman"/>
                  <w:bCs/>
                  <w:color w:val="000000"/>
                  <w:lang w:eastAsia="cs-CZ"/>
                </w:rPr>
                <w:t>28</w:t>
              </w:r>
            </w:ins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51DE4266" w14:textId="44B1B15D" w:rsidR="00533E5B" w:rsidRPr="00533E5B" w:rsidRDefault="00533E5B" w:rsidP="00F00604">
            <w:pPr>
              <w:spacing w:after="0"/>
              <w:jc w:val="right"/>
              <w:rPr>
                <w:ins w:id="65" w:author="Kulík Jan" w:date="2025-01-03T11:04:00Z"/>
                <w:rFonts w:eastAsia="Times New Roman"/>
                <w:bCs/>
                <w:color w:val="000000"/>
                <w:lang w:eastAsia="cs-CZ"/>
              </w:rPr>
            </w:pPr>
            <w:ins w:id="66" w:author="Kulík Jan" w:date="2025-01-03T11:06:00Z">
              <w:r w:rsidRPr="00533E5B">
                <w:rPr>
                  <w:rFonts w:eastAsia="Times New Roman"/>
                  <w:bCs/>
                  <w:color w:val="000000"/>
                  <w:lang w:eastAsia="cs-CZ"/>
                </w:rPr>
                <w:t>2029</w:t>
              </w:r>
            </w:ins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62C3EA95" w14:textId="146F9354" w:rsidR="00533E5B" w:rsidRPr="00533E5B" w:rsidRDefault="00533E5B" w:rsidP="00F00604">
            <w:pPr>
              <w:spacing w:after="0"/>
              <w:jc w:val="right"/>
              <w:rPr>
                <w:ins w:id="67" w:author="Kulík Jan" w:date="2025-01-03T11:04:00Z"/>
                <w:rFonts w:eastAsia="Times New Roman"/>
                <w:bCs/>
                <w:color w:val="000000"/>
                <w:lang w:eastAsia="cs-CZ"/>
              </w:rPr>
            </w:pPr>
            <w:ins w:id="68" w:author="Kulík Jan" w:date="2025-01-03T11:06:00Z">
              <w:r w:rsidRPr="00533E5B">
                <w:rPr>
                  <w:rFonts w:eastAsia="Times New Roman"/>
                  <w:bCs/>
                  <w:color w:val="000000"/>
                  <w:lang w:eastAsia="cs-CZ"/>
                </w:rPr>
                <w:t>2030</w:t>
              </w:r>
            </w:ins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E9675EA" w14:textId="70FADB81" w:rsidR="00533E5B" w:rsidRPr="00C81C86" w:rsidRDefault="00533E5B" w:rsidP="00F00604">
            <w:pPr>
              <w:spacing w:after="0"/>
              <w:jc w:val="right"/>
              <w:rPr>
                <w:rFonts w:eastAsia="Times New Roman"/>
                <w:b/>
                <w:color w:val="000000"/>
                <w:lang w:eastAsia="cs-CZ"/>
              </w:rPr>
            </w:pPr>
            <w:r w:rsidRPr="00C81C86">
              <w:rPr>
                <w:rFonts w:eastAsia="Times New Roman"/>
                <w:b/>
                <w:color w:val="000000"/>
                <w:lang w:eastAsia="cs-CZ"/>
              </w:rPr>
              <w:t>celkem</w:t>
            </w:r>
          </w:p>
        </w:tc>
      </w:tr>
      <w:tr w:rsidR="00533E5B" w:rsidRPr="00C81C86" w14:paraId="26945615" w14:textId="77777777" w:rsidTr="00D6212D">
        <w:trPr>
          <w:trHeight w:val="2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A71A0" w14:textId="77777777" w:rsidR="00533E5B" w:rsidRPr="00C81C86" w:rsidRDefault="00533E5B" w:rsidP="003D2E10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podpora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5D7F8" w14:textId="19F86478" w:rsidR="00533E5B" w:rsidRPr="003D2E10" w:rsidRDefault="00533E5B" w:rsidP="00D6212D">
            <w:pPr>
              <w:spacing w:after="0"/>
              <w:jc w:val="right"/>
              <w:rPr>
                <w:bCs/>
                <w:color w:val="000000"/>
                <w:szCs w:val="24"/>
                <w:lang w:eastAsia="cs-CZ"/>
              </w:rPr>
            </w:pPr>
            <w:del w:id="69" w:author="Kulík Jan" w:date="2025-01-06T16:04:00Z">
              <w:r w:rsidRPr="003D2E10" w:rsidDel="003B0436">
                <w:rPr>
                  <w:bCs/>
                  <w:color w:val="000000"/>
                  <w:szCs w:val="24"/>
                  <w:lang w:eastAsia="cs-CZ"/>
                </w:rPr>
                <w:delText>480</w:delText>
              </w:r>
            </w:del>
            <w:ins w:id="70" w:author="Kulík Jan" w:date="2025-01-06T16:04:00Z">
              <w:r w:rsidR="003B0436">
                <w:rPr>
                  <w:bCs/>
                  <w:color w:val="000000"/>
                  <w:szCs w:val="24"/>
                  <w:lang w:eastAsia="cs-CZ"/>
                </w:rPr>
                <w:t>737</w:t>
              </w:r>
            </w:ins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B44EC" w14:textId="0C657480" w:rsidR="00533E5B" w:rsidRPr="003D2E10" w:rsidRDefault="00533E5B" w:rsidP="00D6212D">
            <w:pPr>
              <w:spacing w:after="0"/>
              <w:jc w:val="right"/>
              <w:rPr>
                <w:bCs/>
                <w:color w:val="000000"/>
              </w:rPr>
            </w:pPr>
            <w:del w:id="71" w:author="Kulík Jan" w:date="2025-01-06T16:04:00Z">
              <w:r w:rsidRPr="003D2E10" w:rsidDel="003B0436">
                <w:rPr>
                  <w:bCs/>
                  <w:color w:val="000000"/>
                </w:rPr>
                <w:delText>1 020</w:delText>
              </w:r>
            </w:del>
            <w:ins w:id="72" w:author="Kulík Jan" w:date="2025-01-06T16:04:00Z">
              <w:r w:rsidR="003B0436">
                <w:rPr>
                  <w:bCs/>
                  <w:color w:val="000000"/>
                </w:rPr>
                <w:t>1 589</w:t>
              </w:r>
            </w:ins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FE714" w14:textId="42B33854" w:rsidR="00533E5B" w:rsidRPr="003D2E10" w:rsidRDefault="00533E5B" w:rsidP="00D6212D">
            <w:pPr>
              <w:spacing w:after="0"/>
              <w:jc w:val="right"/>
              <w:rPr>
                <w:bCs/>
                <w:color w:val="000000"/>
              </w:rPr>
            </w:pPr>
            <w:del w:id="73" w:author="Kulík Jan" w:date="2025-01-06T16:05:00Z">
              <w:r w:rsidRPr="003D2E10" w:rsidDel="003B0436">
                <w:rPr>
                  <w:bCs/>
                  <w:color w:val="000000"/>
                </w:rPr>
                <w:delText>1 500</w:delText>
              </w:r>
            </w:del>
            <w:ins w:id="74" w:author="Kulík Jan" w:date="2025-01-06T16:05:00Z">
              <w:r w:rsidR="003B0436">
                <w:rPr>
                  <w:bCs/>
                  <w:color w:val="000000"/>
                </w:rPr>
                <w:t>1 595</w:t>
              </w:r>
            </w:ins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0BFD6" w14:textId="75236E4A" w:rsidR="00533E5B" w:rsidRPr="003D2E10" w:rsidRDefault="00533E5B" w:rsidP="00D6212D">
            <w:pPr>
              <w:spacing w:after="0"/>
              <w:jc w:val="right"/>
              <w:rPr>
                <w:bCs/>
                <w:color w:val="000000"/>
              </w:rPr>
            </w:pPr>
            <w:del w:id="75" w:author="Kulík Jan" w:date="2025-01-06T16:05:00Z">
              <w:r w:rsidRPr="003D2E10" w:rsidDel="003B0436">
                <w:rPr>
                  <w:bCs/>
                  <w:color w:val="000000"/>
                </w:rPr>
                <w:delText>1 780</w:delText>
              </w:r>
            </w:del>
            <w:ins w:id="76" w:author="Kulík Jan" w:date="2025-01-06T16:05:00Z">
              <w:r w:rsidR="003B0436">
                <w:rPr>
                  <w:bCs/>
                  <w:color w:val="000000"/>
                </w:rPr>
                <w:t>1 778</w:t>
              </w:r>
            </w:ins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C38DA" w14:textId="1E1705A4" w:rsidR="00533E5B" w:rsidRPr="003D2E10" w:rsidRDefault="00533E5B" w:rsidP="00C272FF">
            <w:pPr>
              <w:spacing w:after="0"/>
              <w:jc w:val="right"/>
              <w:rPr>
                <w:bCs/>
                <w:color w:val="000000"/>
              </w:rPr>
            </w:pPr>
            <w:del w:id="77" w:author="Kulík Jan" w:date="2025-01-06T16:05:00Z">
              <w:r w:rsidRPr="003D2E10" w:rsidDel="003B0436">
                <w:rPr>
                  <w:bCs/>
                  <w:color w:val="000000"/>
                </w:rPr>
                <w:delText>1 830</w:delText>
              </w:r>
            </w:del>
            <w:ins w:id="78" w:author="Kulík Jan" w:date="2025-01-06T16:05:00Z">
              <w:r w:rsidR="003B0436">
                <w:rPr>
                  <w:bCs/>
                  <w:color w:val="000000"/>
                </w:rPr>
                <w:t>1 998</w:t>
              </w:r>
            </w:ins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DE14E" w14:textId="3ABED04B" w:rsidR="00533E5B" w:rsidRPr="003D2E10" w:rsidRDefault="00533E5B">
            <w:pPr>
              <w:spacing w:after="0"/>
              <w:jc w:val="right"/>
              <w:rPr>
                <w:bCs/>
                <w:color w:val="000000"/>
              </w:rPr>
            </w:pPr>
            <w:del w:id="79" w:author="Kulík Jan" w:date="2025-01-06T16:05:00Z">
              <w:r w:rsidRPr="003D2E10" w:rsidDel="003B0436">
                <w:rPr>
                  <w:bCs/>
                  <w:color w:val="000000"/>
                </w:rPr>
                <w:delText>1 350</w:delText>
              </w:r>
            </w:del>
            <w:ins w:id="80" w:author="Kulík Jan" w:date="2025-01-06T16:05:00Z">
              <w:r w:rsidR="003B0436">
                <w:rPr>
                  <w:bCs/>
                  <w:color w:val="000000"/>
                </w:rPr>
                <w:t>1 753</w:t>
              </w:r>
            </w:ins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94C92" w14:textId="7239BB5D" w:rsidR="00533E5B" w:rsidRPr="003D2E10" w:rsidRDefault="00533E5B">
            <w:pPr>
              <w:spacing w:after="0"/>
              <w:jc w:val="right"/>
              <w:rPr>
                <w:bCs/>
                <w:color w:val="000000"/>
              </w:rPr>
            </w:pPr>
            <w:del w:id="81" w:author="Kulík Jan" w:date="2025-01-06T16:05:00Z">
              <w:r w:rsidRPr="003D2E10" w:rsidDel="003B0436">
                <w:rPr>
                  <w:bCs/>
                  <w:color w:val="000000"/>
                </w:rPr>
                <w:delText>810</w:delText>
              </w:r>
            </w:del>
            <w:ins w:id="82" w:author="Kulík Jan" w:date="2025-01-06T16:05:00Z">
              <w:r w:rsidR="003B0436">
                <w:rPr>
                  <w:bCs/>
                  <w:color w:val="000000"/>
                </w:rPr>
                <w:t>1</w:t>
              </w:r>
            </w:ins>
            <w:ins w:id="83" w:author="Kulík Jan" w:date="2025-01-08T15:59:00Z">
              <w:r w:rsidR="00E66DEE">
                <w:rPr>
                  <w:bCs/>
                  <w:color w:val="000000"/>
                </w:rPr>
                <w:t xml:space="preserve"> 43</w:t>
              </w:r>
            </w:ins>
            <w:ins w:id="84" w:author="Kulík Jan" w:date="2025-01-06T16:05:00Z">
              <w:r w:rsidR="003B0436">
                <w:rPr>
                  <w:bCs/>
                  <w:color w:val="000000"/>
                </w:rPr>
                <w:t>5</w:t>
              </w:r>
            </w:ins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B51B5" w14:textId="1D3A4A9E" w:rsidR="00533E5B" w:rsidRPr="003D2E10" w:rsidRDefault="00533E5B">
            <w:pPr>
              <w:spacing w:after="0"/>
              <w:jc w:val="right"/>
              <w:rPr>
                <w:bCs/>
                <w:color w:val="000000"/>
              </w:rPr>
            </w:pPr>
            <w:del w:id="85" w:author="Kulík Jan" w:date="2025-01-06T16:05:00Z">
              <w:r w:rsidRPr="003D2E10" w:rsidDel="003B0436">
                <w:rPr>
                  <w:bCs/>
                  <w:color w:val="000000"/>
                </w:rPr>
                <w:delText>330</w:delText>
              </w:r>
            </w:del>
            <w:ins w:id="86" w:author="Kulík Jan" w:date="2025-01-06T16:05:00Z">
              <w:r w:rsidR="003B0436">
                <w:rPr>
                  <w:bCs/>
                  <w:color w:val="000000"/>
                </w:rPr>
                <w:t xml:space="preserve">1 </w:t>
              </w:r>
            </w:ins>
            <w:ins w:id="87" w:author="Kulík Jan" w:date="2025-01-08T15:59:00Z">
              <w:r w:rsidR="00E66DEE">
                <w:rPr>
                  <w:bCs/>
                  <w:color w:val="000000"/>
                </w:rPr>
                <w:t>46</w:t>
              </w:r>
            </w:ins>
            <w:ins w:id="88" w:author="Kulík Jan" w:date="2025-01-06T16:05:00Z">
              <w:r w:rsidR="003B0436">
                <w:rPr>
                  <w:bCs/>
                  <w:color w:val="000000"/>
                </w:rPr>
                <w:t>6</w:t>
              </w:r>
            </w:ins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188F0" w14:textId="3492EDAD" w:rsidR="00533E5B" w:rsidRPr="00D6212D" w:rsidRDefault="003B0436">
            <w:pPr>
              <w:spacing w:after="0"/>
              <w:jc w:val="right"/>
              <w:rPr>
                <w:ins w:id="89" w:author="Kulík Jan" w:date="2025-01-03T11:04:00Z"/>
                <w:color w:val="000000"/>
              </w:rPr>
            </w:pPr>
            <w:ins w:id="90" w:author="Kulík Jan" w:date="2025-01-06T16:05:00Z">
              <w:r w:rsidRPr="00D6212D">
                <w:rPr>
                  <w:color w:val="000000"/>
                </w:rPr>
                <w:t>1 500</w:t>
              </w:r>
            </w:ins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8E16" w14:textId="1141A393" w:rsidR="00533E5B" w:rsidRPr="00D6212D" w:rsidRDefault="003B0436">
            <w:pPr>
              <w:spacing w:after="0"/>
              <w:jc w:val="right"/>
              <w:rPr>
                <w:ins w:id="91" w:author="Kulík Jan" w:date="2025-01-03T11:04:00Z"/>
                <w:color w:val="000000"/>
              </w:rPr>
            </w:pPr>
            <w:ins w:id="92" w:author="Kulík Jan" w:date="2025-01-06T16:05:00Z">
              <w:r w:rsidRPr="00D6212D">
                <w:rPr>
                  <w:color w:val="000000"/>
                </w:rPr>
                <w:t xml:space="preserve">1 </w:t>
              </w:r>
            </w:ins>
            <w:ins w:id="93" w:author="Kulík Jan" w:date="2025-01-08T15:59:00Z">
              <w:r w:rsidR="00E66DEE">
                <w:rPr>
                  <w:color w:val="000000"/>
                </w:rPr>
                <w:t>3</w:t>
              </w:r>
            </w:ins>
            <w:ins w:id="94" w:author="Kulík Jan" w:date="2025-01-06T16:05:00Z">
              <w:r w:rsidRPr="00D6212D">
                <w:rPr>
                  <w:color w:val="000000"/>
                </w:rPr>
                <w:t>00</w:t>
              </w:r>
            </w:ins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E773" w14:textId="3C4841EC" w:rsidR="00533E5B" w:rsidRPr="00D6212D" w:rsidRDefault="00E66DEE">
            <w:pPr>
              <w:spacing w:after="0"/>
              <w:jc w:val="right"/>
              <w:rPr>
                <w:ins w:id="95" w:author="Kulík Jan" w:date="2025-01-03T11:04:00Z"/>
                <w:color w:val="000000"/>
              </w:rPr>
            </w:pPr>
            <w:ins w:id="96" w:author="Kulík Jan" w:date="2025-01-08T15:59:00Z">
              <w:r>
                <w:rPr>
                  <w:color w:val="000000"/>
                </w:rPr>
                <w:t>8</w:t>
              </w:r>
            </w:ins>
            <w:ins w:id="97" w:author="Kulík Jan" w:date="2025-01-06T16:05:00Z">
              <w:r w:rsidR="003B0436" w:rsidRPr="00D6212D">
                <w:rPr>
                  <w:color w:val="000000"/>
                </w:rPr>
                <w:t>00</w:t>
              </w:r>
            </w:ins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A7056" w14:textId="6780F8A3" w:rsidR="00533E5B" w:rsidRPr="003D2E10" w:rsidRDefault="00533E5B">
            <w:pPr>
              <w:spacing w:after="0"/>
              <w:jc w:val="right"/>
              <w:rPr>
                <w:b/>
                <w:bCs/>
                <w:color w:val="000000"/>
              </w:rPr>
            </w:pPr>
            <w:del w:id="98" w:author="Kulík Jan" w:date="2025-01-06T16:05:00Z">
              <w:r w:rsidRPr="003D2E10" w:rsidDel="003B0436">
                <w:rPr>
                  <w:b/>
                  <w:bCs/>
                  <w:color w:val="000000"/>
                </w:rPr>
                <w:delText>9 100</w:delText>
              </w:r>
            </w:del>
            <w:ins w:id="99" w:author="Kulík Jan" w:date="2025-01-06T16:06:00Z">
              <w:r w:rsidR="003B0436">
                <w:rPr>
                  <w:b/>
                  <w:bCs/>
                  <w:color w:val="000000"/>
                </w:rPr>
                <w:t>15 951</w:t>
              </w:r>
            </w:ins>
          </w:p>
        </w:tc>
      </w:tr>
      <w:tr w:rsidR="00533E5B" w:rsidRPr="00C81C86" w14:paraId="291A91FC" w14:textId="77777777" w:rsidTr="00D6212D">
        <w:trPr>
          <w:trHeight w:val="2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71801" w14:textId="77777777" w:rsidR="00533E5B" w:rsidRPr="00C81C86" w:rsidRDefault="00533E5B" w:rsidP="003D2E10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lastRenderedPageBreak/>
              <w:t>celkové výdaje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0B6EE" w14:textId="59058B32" w:rsidR="00533E5B" w:rsidRPr="003D2E10" w:rsidRDefault="00533E5B" w:rsidP="00D6212D">
            <w:pPr>
              <w:spacing w:after="0"/>
              <w:jc w:val="right"/>
              <w:rPr>
                <w:bCs/>
                <w:color w:val="000000"/>
                <w:lang w:eastAsia="cs-CZ"/>
              </w:rPr>
            </w:pPr>
            <w:del w:id="100" w:author="Kulík Jan" w:date="2025-01-06T16:07:00Z">
              <w:r w:rsidDel="003B0436">
                <w:rPr>
                  <w:bCs/>
                  <w:color w:val="000000"/>
                </w:rPr>
                <w:delText>742</w:delText>
              </w:r>
            </w:del>
            <w:ins w:id="101" w:author="Kulík Jan" w:date="2025-01-06T16:07:00Z">
              <w:r w:rsidR="003B0436">
                <w:rPr>
                  <w:bCs/>
                  <w:color w:val="000000"/>
                </w:rPr>
                <w:t>1 145</w:t>
              </w:r>
            </w:ins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696C2" w14:textId="42C6DC49" w:rsidR="00533E5B" w:rsidRPr="003D2E10" w:rsidRDefault="00533E5B" w:rsidP="00D6212D">
            <w:pPr>
              <w:spacing w:after="0"/>
              <w:jc w:val="right"/>
              <w:rPr>
                <w:bCs/>
                <w:color w:val="000000"/>
              </w:rPr>
            </w:pPr>
            <w:del w:id="102" w:author="Kulík Jan" w:date="2025-01-06T16:07:00Z">
              <w:r w:rsidDel="003B0436">
                <w:rPr>
                  <w:bCs/>
                  <w:color w:val="000000"/>
                </w:rPr>
                <w:delText>1 578</w:delText>
              </w:r>
            </w:del>
            <w:ins w:id="103" w:author="Kulík Jan" w:date="2025-01-06T16:07:00Z">
              <w:r w:rsidR="003B0436">
                <w:rPr>
                  <w:bCs/>
                  <w:color w:val="000000"/>
                </w:rPr>
                <w:t xml:space="preserve"> </w:t>
              </w:r>
            </w:ins>
            <w:ins w:id="104" w:author="Kulík Jan" w:date="2025-01-06T16:08:00Z">
              <w:r w:rsidR="003B0436">
                <w:rPr>
                  <w:bCs/>
                  <w:color w:val="000000"/>
                </w:rPr>
                <w:t>2 485</w:t>
              </w:r>
            </w:ins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28990" w14:textId="613E9AD9" w:rsidR="00533E5B" w:rsidRPr="003D2E10" w:rsidRDefault="00533E5B" w:rsidP="00D6212D">
            <w:pPr>
              <w:spacing w:after="0"/>
              <w:jc w:val="right"/>
              <w:rPr>
                <w:bCs/>
                <w:color w:val="000000"/>
              </w:rPr>
            </w:pPr>
            <w:del w:id="105" w:author="Kulík Jan" w:date="2025-01-06T16:08:00Z">
              <w:r w:rsidDel="003B0436">
                <w:rPr>
                  <w:bCs/>
                  <w:color w:val="000000"/>
                </w:rPr>
                <w:delText>2 319</w:delText>
              </w:r>
            </w:del>
            <w:ins w:id="106" w:author="Kulík Jan" w:date="2025-01-06T16:08:00Z">
              <w:r w:rsidR="003B0436">
                <w:rPr>
                  <w:bCs/>
                  <w:color w:val="000000"/>
                </w:rPr>
                <w:t>2 524</w:t>
              </w:r>
            </w:ins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4212B" w14:textId="5F48C7E2" w:rsidR="00533E5B" w:rsidRPr="003D2E10" w:rsidRDefault="00533E5B" w:rsidP="00D6212D">
            <w:pPr>
              <w:spacing w:after="0"/>
              <w:jc w:val="right"/>
              <w:rPr>
                <w:bCs/>
                <w:color w:val="000000"/>
              </w:rPr>
            </w:pPr>
            <w:del w:id="107" w:author="Kulík Jan" w:date="2025-01-06T16:08:00Z">
              <w:r w:rsidDel="003B0436">
                <w:rPr>
                  <w:bCs/>
                  <w:color w:val="000000"/>
                </w:rPr>
                <w:delText>2 752</w:delText>
              </w:r>
            </w:del>
            <w:ins w:id="108" w:author="Kulík Jan" w:date="2025-01-06T16:08:00Z">
              <w:r w:rsidR="003B0436">
                <w:rPr>
                  <w:bCs/>
                  <w:color w:val="000000"/>
                </w:rPr>
                <w:t>2 812</w:t>
              </w:r>
            </w:ins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94FE0" w14:textId="79ED291E" w:rsidR="00533E5B" w:rsidRPr="003D2E10" w:rsidRDefault="00533E5B" w:rsidP="00C272FF">
            <w:pPr>
              <w:spacing w:after="0"/>
              <w:jc w:val="right"/>
              <w:rPr>
                <w:bCs/>
                <w:color w:val="000000"/>
              </w:rPr>
            </w:pPr>
            <w:del w:id="109" w:author="Kulík Jan" w:date="2025-01-06T16:08:00Z">
              <w:r w:rsidDel="003B0436">
                <w:rPr>
                  <w:bCs/>
                  <w:color w:val="000000"/>
                </w:rPr>
                <w:delText>2 829</w:delText>
              </w:r>
            </w:del>
            <w:ins w:id="110" w:author="Kulík Jan" w:date="2025-01-06T16:08:00Z">
              <w:r w:rsidR="003B0436">
                <w:rPr>
                  <w:bCs/>
                  <w:color w:val="000000"/>
                </w:rPr>
                <w:t>3 069</w:t>
              </w:r>
            </w:ins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A3BBD" w14:textId="4511AA0E" w:rsidR="00533E5B" w:rsidRPr="003D2E10" w:rsidRDefault="00533E5B">
            <w:pPr>
              <w:spacing w:after="0"/>
              <w:jc w:val="right"/>
              <w:rPr>
                <w:bCs/>
                <w:color w:val="000000"/>
              </w:rPr>
            </w:pPr>
            <w:del w:id="111" w:author="Kulík Jan" w:date="2025-01-06T16:08:00Z">
              <w:r w:rsidDel="003B0436">
                <w:rPr>
                  <w:bCs/>
                  <w:color w:val="000000"/>
                </w:rPr>
                <w:delText>2 087</w:delText>
              </w:r>
            </w:del>
            <w:ins w:id="112" w:author="Kulík Jan" w:date="2025-01-06T16:08:00Z">
              <w:r w:rsidR="003B0436">
                <w:rPr>
                  <w:bCs/>
                  <w:color w:val="000000"/>
                </w:rPr>
                <w:t>2 697</w:t>
              </w:r>
            </w:ins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282B3" w14:textId="3251D6EC" w:rsidR="00533E5B" w:rsidRPr="003D2E10" w:rsidRDefault="00533E5B">
            <w:pPr>
              <w:spacing w:after="0"/>
              <w:jc w:val="right"/>
              <w:rPr>
                <w:bCs/>
                <w:color w:val="000000"/>
              </w:rPr>
            </w:pPr>
            <w:del w:id="113" w:author="Kulík Jan" w:date="2025-01-06T16:08:00Z">
              <w:r w:rsidDel="003B0436">
                <w:rPr>
                  <w:bCs/>
                  <w:color w:val="000000"/>
                </w:rPr>
                <w:delText>1 251</w:delText>
              </w:r>
            </w:del>
            <w:ins w:id="114" w:author="Kulík Jan" w:date="2025-01-08T16:00:00Z">
              <w:r w:rsidR="00E66DEE">
                <w:rPr>
                  <w:bCs/>
                  <w:color w:val="000000"/>
                </w:rPr>
                <w:t>2 2</w:t>
              </w:r>
            </w:ins>
            <w:ins w:id="115" w:author="Kulík Jan" w:date="2025-01-08T16:01:00Z">
              <w:r w:rsidR="00E66DEE">
                <w:rPr>
                  <w:bCs/>
                  <w:color w:val="000000"/>
                </w:rPr>
                <w:t>08</w:t>
              </w:r>
            </w:ins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CD9FA" w14:textId="3971D943" w:rsidR="00533E5B" w:rsidRPr="003D2E10" w:rsidRDefault="00533E5B">
            <w:pPr>
              <w:spacing w:after="0"/>
              <w:jc w:val="right"/>
              <w:rPr>
                <w:bCs/>
                <w:color w:val="000000"/>
              </w:rPr>
            </w:pPr>
            <w:del w:id="116" w:author="Kulík Jan" w:date="2025-01-06T16:08:00Z">
              <w:r w:rsidDel="003B0436">
                <w:rPr>
                  <w:bCs/>
                  <w:color w:val="000000"/>
                </w:rPr>
                <w:delText>510</w:delText>
              </w:r>
            </w:del>
            <w:ins w:id="117" w:author="Kulík Jan" w:date="2025-01-06T16:08:00Z">
              <w:r w:rsidR="003B0436">
                <w:rPr>
                  <w:bCs/>
                  <w:color w:val="000000"/>
                </w:rPr>
                <w:t xml:space="preserve">2 </w:t>
              </w:r>
            </w:ins>
            <w:ins w:id="118" w:author="Kulík Jan" w:date="2025-01-08T16:01:00Z">
              <w:r w:rsidR="00E66DEE">
                <w:rPr>
                  <w:bCs/>
                  <w:color w:val="000000"/>
                </w:rPr>
                <w:t>255</w:t>
              </w:r>
            </w:ins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4353" w14:textId="57B4D0F3" w:rsidR="00533E5B" w:rsidRPr="00D6212D" w:rsidRDefault="003B0436">
            <w:pPr>
              <w:spacing w:after="0"/>
              <w:jc w:val="right"/>
              <w:rPr>
                <w:ins w:id="119" w:author="Kulík Jan" w:date="2025-01-03T11:04:00Z"/>
                <w:color w:val="000000"/>
              </w:rPr>
            </w:pPr>
            <w:ins w:id="120" w:author="Kulík Jan" w:date="2025-01-06T16:09:00Z">
              <w:r w:rsidRPr="00D6212D">
                <w:rPr>
                  <w:color w:val="000000"/>
                </w:rPr>
                <w:t>2 308</w:t>
              </w:r>
            </w:ins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79549" w14:textId="2BC7780B" w:rsidR="00533E5B" w:rsidRPr="00D6212D" w:rsidRDefault="003B0436">
            <w:pPr>
              <w:spacing w:after="0"/>
              <w:jc w:val="right"/>
              <w:rPr>
                <w:ins w:id="121" w:author="Kulík Jan" w:date="2025-01-03T11:04:00Z"/>
                <w:color w:val="000000"/>
              </w:rPr>
            </w:pPr>
            <w:ins w:id="122" w:author="Kulík Jan" w:date="2025-01-06T16:09:00Z">
              <w:r w:rsidRPr="00D6212D">
                <w:rPr>
                  <w:color w:val="000000"/>
                </w:rPr>
                <w:t xml:space="preserve">2 </w:t>
              </w:r>
            </w:ins>
            <w:ins w:id="123" w:author="Kulík Jan" w:date="2025-01-08T16:01:00Z">
              <w:r w:rsidR="00E66DEE">
                <w:rPr>
                  <w:color w:val="000000"/>
                </w:rPr>
                <w:t>000</w:t>
              </w:r>
            </w:ins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62928" w14:textId="479ADD48" w:rsidR="00533E5B" w:rsidRPr="00D6212D" w:rsidRDefault="003B0436">
            <w:pPr>
              <w:spacing w:after="0"/>
              <w:jc w:val="right"/>
              <w:rPr>
                <w:ins w:id="124" w:author="Kulík Jan" w:date="2025-01-03T11:04:00Z"/>
                <w:color w:val="000000"/>
              </w:rPr>
            </w:pPr>
            <w:ins w:id="125" w:author="Kulík Jan" w:date="2025-01-06T16:09:00Z">
              <w:r w:rsidRPr="00D6212D">
                <w:rPr>
                  <w:color w:val="000000"/>
                </w:rPr>
                <w:t xml:space="preserve">1 </w:t>
              </w:r>
            </w:ins>
            <w:ins w:id="126" w:author="Kulík Jan" w:date="2025-01-08T16:01:00Z">
              <w:r w:rsidR="00E66DEE">
                <w:rPr>
                  <w:color w:val="000000"/>
                </w:rPr>
                <w:t>231</w:t>
              </w:r>
            </w:ins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33A90" w14:textId="6EB951CB" w:rsidR="00533E5B" w:rsidRPr="003D2E10" w:rsidRDefault="00533E5B">
            <w:pPr>
              <w:spacing w:after="0"/>
              <w:jc w:val="right"/>
              <w:rPr>
                <w:b/>
                <w:bCs/>
                <w:color w:val="000000"/>
              </w:rPr>
            </w:pPr>
            <w:del w:id="127" w:author="Kulík Jan" w:date="2025-01-06T16:09:00Z">
              <w:r w:rsidDel="003B0436">
                <w:rPr>
                  <w:b/>
                  <w:bCs/>
                  <w:color w:val="000000"/>
                </w:rPr>
                <w:delText>14 068</w:delText>
              </w:r>
            </w:del>
            <w:ins w:id="128" w:author="Kulík Jan" w:date="2025-01-06T16:09:00Z">
              <w:r w:rsidR="003B0436">
                <w:rPr>
                  <w:b/>
                  <w:bCs/>
                  <w:color w:val="000000"/>
                </w:rPr>
                <w:t>24 733</w:t>
              </w:r>
            </w:ins>
          </w:p>
        </w:tc>
      </w:tr>
    </w:tbl>
    <w:p w14:paraId="7B5F4B0F" w14:textId="77777777" w:rsidR="00427C3A" w:rsidRDefault="00427C3A" w:rsidP="000F7238">
      <w:pPr>
        <w:spacing w:after="0"/>
        <w:jc w:val="both"/>
      </w:pPr>
    </w:p>
    <w:p w14:paraId="11CF687A" w14:textId="0EE3129A" w:rsidR="00427C3A" w:rsidRPr="00C65D98" w:rsidRDefault="00427C3A" w:rsidP="001D676F">
      <w:pPr>
        <w:spacing w:after="80"/>
        <w:jc w:val="both"/>
      </w:pPr>
      <w:r>
        <w:t>Max</w:t>
      </w:r>
      <w:r w:rsidR="007C6109">
        <w:t>imální</w:t>
      </w:r>
      <w:r>
        <w:t xml:space="preserve"> výše </w:t>
      </w:r>
      <w:r w:rsidR="004771AC">
        <w:t xml:space="preserve">podpory </w:t>
      </w:r>
      <w:r>
        <w:t xml:space="preserve">se omezuje na </w:t>
      </w:r>
      <w:r w:rsidRPr="00644A6C">
        <w:rPr>
          <w:b/>
        </w:rPr>
        <w:t>70 mil. Kč</w:t>
      </w:r>
      <w:r>
        <w:t xml:space="preserve"> na projekt (v souhrnu za všechny účastníky), výše způsobilých nákladů celkem se neomezuje.</w:t>
      </w:r>
      <w:r w:rsidR="00DE4C09">
        <w:t xml:space="preserve"> </w:t>
      </w:r>
      <w:r>
        <w:t xml:space="preserve">Intenzita podpory na projekt nepřesáhne </w:t>
      </w:r>
      <w:r w:rsidR="00A55E90" w:rsidRPr="00412280">
        <w:t>7</w:t>
      </w:r>
      <w:r w:rsidRPr="00412280">
        <w:t>0 % z</w:t>
      </w:r>
      <w:r>
        <w:t xml:space="preserve">působilých </w:t>
      </w:r>
      <w:r w:rsidRPr="00C65D98">
        <w:t>nákladů (v souhrnu za všechny účastníky).</w:t>
      </w:r>
    </w:p>
    <w:p w14:paraId="5CE7C4B2" w14:textId="77777777" w:rsidR="00427C3A" w:rsidRDefault="00427C3A" w:rsidP="000F7238">
      <w:pPr>
        <w:spacing w:after="0"/>
        <w:jc w:val="both"/>
      </w:pPr>
      <w:r w:rsidRPr="00C65D98">
        <w:t>Hodnocení projektů bude akcentovat především uplatnitelnost výsledků a</w:t>
      </w:r>
      <w:r w:rsidR="001C6A9F" w:rsidRPr="00C65D98">
        <w:t> </w:t>
      </w:r>
      <w:r w:rsidRPr="00C65D98">
        <w:t>očekávané ekonomické přínosy.</w:t>
      </w:r>
    </w:p>
    <w:p w14:paraId="4271B93B" w14:textId="77777777" w:rsidR="00427C3A" w:rsidRPr="0043466C" w:rsidRDefault="00427C3A" w:rsidP="000F7238">
      <w:pPr>
        <w:pStyle w:val="Nadpis3-mimoobsah"/>
        <w:spacing w:after="120"/>
      </w:pPr>
      <w:bookmarkStart w:id="129" w:name="_Toc486952568"/>
      <w:r w:rsidRPr="0043466C">
        <w:t xml:space="preserve">Podprogram </w:t>
      </w:r>
      <w:r w:rsidR="009F4BB9">
        <w:t>2</w:t>
      </w:r>
      <w:r w:rsidR="009F4BB9" w:rsidRPr="0043466C">
        <w:t xml:space="preserve"> </w:t>
      </w:r>
      <w:r w:rsidR="0043466C">
        <w:t>„</w:t>
      </w:r>
      <w:r w:rsidRPr="0043466C">
        <w:t>Nováčci</w:t>
      </w:r>
      <w:bookmarkEnd w:id="129"/>
      <w:r w:rsidR="0043466C">
        <w:t>“</w:t>
      </w:r>
    </w:p>
    <w:p w14:paraId="1FDBDABC" w14:textId="77777777" w:rsidR="00427C3A" w:rsidRDefault="00427C3A" w:rsidP="00B77F13">
      <w:pPr>
        <w:contextualSpacing/>
        <w:jc w:val="both"/>
      </w:pPr>
      <w:r>
        <w:t>Cílem podprogramu je nastartování vlastních výzkumných a</w:t>
      </w:r>
      <w:r w:rsidR="001C6A9F">
        <w:t> </w:t>
      </w:r>
      <w:r>
        <w:t>vývojových aktivit u</w:t>
      </w:r>
      <w:r w:rsidR="001C6A9F">
        <w:t> </w:t>
      </w:r>
      <w:r>
        <w:t xml:space="preserve">podniků, které doposud nerealizovaly na pravidelné bázi vlastní </w:t>
      </w:r>
      <w:proofErr w:type="spellStart"/>
      <w:r>
        <w:t>VaV</w:t>
      </w:r>
      <w:proofErr w:type="spellEnd"/>
      <w:r>
        <w:t xml:space="preserve"> aktivity ani nákup </w:t>
      </w:r>
      <w:proofErr w:type="spellStart"/>
      <w:r>
        <w:t>VaV</w:t>
      </w:r>
      <w:proofErr w:type="spellEnd"/>
      <w:r>
        <w:t xml:space="preserve"> služeb od výzkumných organizací. </w:t>
      </w:r>
    </w:p>
    <w:p w14:paraId="50633104" w14:textId="77777777" w:rsidR="009A1CE6" w:rsidRDefault="009A1CE6" w:rsidP="00B77F13">
      <w:pPr>
        <w:contextualSpacing/>
        <w:jc w:val="both"/>
      </w:pPr>
    </w:p>
    <w:p w14:paraId="085C54AD" w14:textId="77777777" w:rsidR="009A1CE6" w:rsidRDefault="009A1CE6" w:rsidP="00DB50F1">
      <w:pPr>
        <w:jc w:val="both"/>
      </w:pPr>
      <w:r>
        <w:t>U</w:t>
      </w:r>
      <w:r w:rsidRPr="000F3B2E">
        <w:t>chazeči o podporu</w:t>
      </w:r>
      <w:r w:rsidRPr="00270289">
        <w:t xml:space="preserve"> na projekt podle </w:t>
      </w:r>
      <w:r>
        <w:t xml:space="preserve">Zákona </w:t>
      </w:r>
      <w:r w:rsidRPr="00270289">
        <w:t xml:space="preserve">mohou být podniky – právnické i fyzické osoby, které podle Přílohy 1 Nařízení Komise vykonávají hospodářskou činnost. </w:t>
      </w:r>
    </w:p>
    <w:p w14:paraId="59292BBD" w14:textId="384D55EB" w:rsidR="00DB50F1" w:rsidRDefault="00DB50F1" w:rsidP="00DB50F1">
      <w:pPr>
        <w:jc w:val="both"/>
      </w:pPr>
      <w:r>
        <w:t xml:space="preserve">Příjemcem podpory může být </w:t>
      </w:r>
      <w:r w:rsidRPr="00FF06F0">
        <w:t>podnik</w:t>
      </w:r>
      <w:r>
        <w:t xml:space="preserve">, který řeší </w:t>
      </w:r>
      <w:r w:rsidRPr="001D5E5E">
        <w:t xml:space="preserve">projekt </w:t>
      </w:r>
      <w:r w:rsidRPr="001D5E5E">
        <w:rPr>
          <w:u w:val="single"/>
        </w:rPr>
        <w:t>ve spolupráci s VO (musí jít</w:t>
      </w:r>
      <w:r w:rsidRPr="001F29C8">
        <w:rPr>
          <w:u w:val="single"/>
        </w:rPr>
        <w:t xml:space="preserve"> o</w:t>
      </w:r>
      <w:r>
        <w:rPr>
          <w:u w:val="single"/>
        </w:rPr>
        <w:t> </w:t>
      </w:r>
      <w:r w:rsidRPr="001F29C8">
        <w:rPr>
          <w:u w:val="single"/>
        </w:rPr>
        <w:t>kolaborativní, nikoliv smluvní výzkum)</w:t>
      </w:r>
      <w:r>
        <w:t>. Přitom musí prokázat, že v posledních pěti le</w:t>
      </w:r>
      <w:r w:rsidR="00CC145C">
        <w:t>tech nebyl příjemcem podpory ze </w:t>
      </w:r>
      <w:r>
        <w:t xml:space="preserve">státního nebo jiných veřejných rozpočtů na své či nakupované činnosti </w:t>
      </w:r>
      <w:r w:rsidR="003739A7">
        <w:t xml:space="preserve">výzkumu a vývoje </w:t>
      </w:r>
      <w:r>
        <w:t xml:space="preserve">v objemu, který by v úhrnu přesáhl </w:t>
      </w:r>
      <w:r w:rsidRPr="00F9330B">
        <w:t>1 mil. Kč.</w:t>
      </w:r>
      <w:r>
        <w:rPr>
          <w:rStyle w:val="Znakapoznpodarou"/>
        </w:rPr>
        <w:footnoteReference w:id="6"/>
      </w:r>
      <w:r>
        <w:t xml:space="preserve"> </w:t>
      </w:r>
    </w:p>
    <w:p w14:paraId="1B7FE906" w14:textId="77777777" w:rsidR="009A1CE6" w:rsidRPr="00270289" w:rsidRDefault="009A1CE6" w:rsidP="009A1CE6">
      <w:pPr>
        <w:spacing w:after="0"/>
        <w:jc w:val="both"/>
      </w:pPr>
      <w:r w:rsidRPr="00270289">
        <w:t>Dalšími účastníky projektu mohou být:</w:t>
      </w:r>
    </w:p>
    <w:p w14:paraId="151B4C38" w14:textId="77777777" w:rsidR="009A1CE6" w:rsidRPr="00CC145C" w:rsidRDefault="009A1CE6" w:rsidP="00365323">
      <w:pPr>
        <w:pStyle w:val="Odstavecseseznamem"/>
        <w:numPr>
          <w:ilvl w:val="0"/>
          <w:numId w:val="21"/>
        </w:numPr>
        <w:ind w:left="709" w:hanging="304"/>
        <w:jc w:val="both"/>
      </w:pPr>
      <w:r w:rsidRPr="00CC145C">
        <w:t>podniky,</w:t>
      </w:r>
    </w:p>
    <w:p w14:paraId="5347CD4B" w14:textId="77777777" w:rsidR="009A1CE6" w:rsidRDefault="009A1CE6" w:rsidP="009A1CE6">
      <w:pPr>
        <w:pStyle w:val="Odstavecseseznamem"/>
        <w:numPr>
          <w:ilvl w:val="0"/>
          <w:numId w:val="21"/>
        </w:numPr>
        <w:ind w:left="709" w:hanging="304"/>
        <w:jc w:val="both"/>
      </w:pPr>
      <w:r w:rsidRPr="00270289">
        <w:t xml:space="preserve">výzkumné organizace – organizační složky státu nebo organizační jednotky ministerstev zabývající se výzkumnou činností nebo právnické osoby, které splňují definici výzkumné organizace podle </w:t>
      </w:r>
      <w:r>
        <w:t>Z</w:t>
      </w:r>
      <w:r w:rsidRPr="00270289">
        <w:t>ákona, Nařízení Komise a podle Rámce.</w:t>
      </w:r>
    </w:p>
    <w:p w14:paraId="049BA4FE" w14:textId="77777777" w:rsidR="009A1CE6" w:rsidRDefault="009A1CE6" w:rsidP="00B77F13">
      <w:pPr>
        <w:contextualSpacing/>
        <w:jc w:val="both"/>
      </w:pPr>
    </w:p>
    <w:p w14:paraId="62156995" w14:textId="77777777" w:rsidR="009A1CE6" w:rsidRDefault="009A1CE6" w:rsidP="009A1CE6">
      <w:pPr>
        <w:jc w:val="both"/>
      </w:pPr>
      <w:r w:rsidRPr="00270289">
        <w:t xml:space="preserve">Konkrétní podmínky prokázání způsobilosti stanoví poskytovatel v souladu se </w:t>
      </w:r>
      <w:r>
        <w:t>Zákonem</w:t>
      </w:r>
      <w:r w:rsidRPr="00270289">
        <w:t xml:space="preserve"> vždy v zadávací dokumentaci veřejné soutěže.</w:t>
      </w:r>
    </w:p>
    <w:p w14:paraId="6A8053A4" w14:textId="77777777" w:rsidR="00427C3A" w:rsidRDefault="00427C3A" w:rsidP="00B77F13">
      <w:pPr>
        <w:contextualSpacing/>
        <w:jc w:val="both"/>
      </w:pPr>
      <w:r>
        <w:t>Doložení dvouleté ekonomické (/účetní) historie uchazeče nebude vyžadováno.</w:t>
      </w:r>
    </w:p>
    <w:p w14:paraId="5815A49A" w14:textId="77777777" w:rsidR="00376B4D" w:rsidRPr="000B6E26" w:rsidRDefault="00376B4D" w:rsidP="00DE4C09">
      <w:pPr>
        <w:spacing w:before="240" w:after="0"/>
        <w:jc w:val="both"/>
        <w:rPr>
          <w:b/>
          <w:i/>
        </w:rPr>
      </w:pPr>
      <w:r w:rsidRPr="000B6E26">
        <w:rPr>
          <w:b/>
          <w:i/>
        </w:rPr>
        <w:t>Rozpočet podprogramu v</w:t>
      </w:r>
      <w:r w:rsidR="001C6A9F">
        <w:rPr>
          <w:b/>
          <w:i/>
        </w:rPr>
        <w:t> </w:t>
      </w:r>
      <w:r w:rsidRPr="000B6E26">
        <w:rPr>
          <w:b/>
          <w:i/>
        </w:rPr>
        <w:t xml:space="preserve">mil. Kč: </w:t>
      </w:r>
    </w:p>
    <w:tbl>
      <w:tblPr>
        <w:tblW w:w="93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677"/>
        <w:gridCol w:w="677"/>
        <w:gridCol w:w="677"/>
        <w:gridCol w:w="678"/>
        <w:gridCol w:w="677"/>
        <w:gridCol w:w="677"/>
        <w:gridCol w:w="677"/>
        <w:gridCol w:w="678"/>
        <w:gridCol w:w="677"/>
        <w:gridCol w:w="677"/>
        <w:gridCol w:w="678"/>
        <w:gridCol w:w="914"/>
      </w:tblGrid>
      <w:tr w:rsidR="00533E5B" w:rsidRPr="00C81C86" w14:paraId="2AAF2459" w14:textId="77777777" w:rsidTr="00533E5B">
        <w:trPr>
          <w:trHeight w:val="27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8829C" w14:textId="77777777" w:rsidR="00533E5B" w:rsidRPr="00C81C86" w:rsidRDefault="00533E5B" w:rsidP="00574860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 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B976C45" w14:textId="77777777" w:rsidR="00533E5B" w:rsidRPr="00C81C86" w:rsidRDefault="00533E5B" w:rsidP="00574860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B21657E" w14:textId="77777777" w:rsidR="00533E5B" w:rsidRPr="00C81C86" w:rsidRDefault="00533E5B" w:rsidP="00574860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2021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3F3EC2" w14:textId="77777777" w:rsidR="00533E5B" w:rsidRPr="00C81C86" w:rsidRDefault="00533E5B" w:rsidP="00574860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2022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45763DA" w14:textId="77777777" w:rsidR="00533E5B" w:rsidRPr="00C81C86" w:rsidRDefault="00533E5B" w:rsidP="00574860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2023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79E9810" w14:textId="77777777" w:rsidR="00533E5B" w:rsidRPr="00C81C86" w:rsidRDefault="00533E5B" w:rsidP="00574860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A3C4692" w14:textId="77777777" w:rsidR="00533E5B" w:rsidRPr="00C81C86" w:rsidRDefault="00533E5B" w:rsidP="00574860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2025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56C480D" w14:textId="77777777" w:rsidR="00533E5B" w:rsidRPr="00C81C86" w:rsidRDefault="00533E5B" w:rsidP="00574860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2026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14DB9C" w14:textId="77777777" w:rsidR="00533E5B" w:rsidRPr="00C81C86" w:rsidRDefault="00533E5B" w:rsidP="00574860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2027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0618A55A" w14:textId="3A5E9139" w:rsidR="00533E5B" w:rsidRPr="00533E5B" w:rsidRDefault="00533E5B" w:rsidP="00574860">
            <w:pPr>
              <w:spacing w:after="0"/>
              <w:jc w:val="right"/>
              <w:rPr>
                <w:rFonts w:eastAsia="Times New Roman"/>
                <w:bCs/>
                <w:color w:val="000000"/>
                <w:lang w:eastAsia="cs-CZ"/>
              </w:rPr>
            </w:pPr>
            <w:ins w:id="130" w:author="Kulík Jan" w:date="2025-01-03T11:07:00Z">
              <w:r w:rsidRPr="00533E5B">
                <w:rPr>
                  <w:rFonts w:eastAsia="Times New Roman"/>
                  <w:bCs/>
                  <w:color w:val="000000"/>
                  <w:lang w:eastAsia="cs-CZ"/>
                </w:rPr>
                <w:t>2028</w:t>
              </w:r>
            </w:ins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76D49331" w14:textId="1DC33039" w:rsidR="00533E5B" w:rsidRPr="00533E5B" w:rsidRDefault="00533E5B" w:rsidP="00574860">
            <w:pPr>
              <w:spacing w:after="0"/>
              <w:jc w:val="right"/>
              <w:rPr>
                <w:ins w:id="131" w:author="Kulík Jan" w:date="2025-01-03T11:07:00Z"/>
                <w:rFonts w:eastAsia="Times New Roman"/>
                <w:bCs/>
                <w:color w:val="000000"/>
                <w:lang w:eastAsia="cs-CZ"/>
              </w:rPr>
            </w:pPr>
            <w:ins w:id="132" w:author="Kulík Jan" w:date="2025-01-03T11:07:00Z">
              <w:r w:rsidRPr="00533E5B">
                <w:rPr>
                  <w:rFonts w:eastAsia="Times New Roman"/>
                  <w:bCs/>
                  <w:color w:val="000000"/>
                  <w:lang w:eastAsia="cs-CZ"/>
                </w:rPr>
                <w:t>2029</w:t>
              </w:r>
            </w:ins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48A5D4A6" w14:textId="79FA54EE" w:rsidR="00533E5B" w:rsidRPr="00533E5B" w:rsidRDefault="00533E5B" w:rsidP="00574860">
            <w:pPr>
              <w:spacing w:after="0"/>
              <w:jc w:val="right"/>
              <w:rPr>
                <w:ins w:id="133" w:author="Kulík Jan" w:date="2025-01-03T11:07:00Z"/>
                <w:rFonts w:eastAsia="Times New Roman"/>
                <w:bCs/>
                <w:color w:val="000000"/>
                <w:lang w:eastAsia="cs-CZ"/>
              </w:rPr>
            </w:pPr>
            <w:ins w:id="134" w:author="Kulík Jan" w:date="2025-01-03T11:07:00Z">
              <w:r w:rsidRPr="00533E5B">
                <w:rPr>
                  <w:rFonts w:eastAsia="Times New Roman"/>
                  <w:bCs/>
                  <w:color w:val="000000"/>
                  <w:lang w:eastAsia="cs-CZ"/>
                </w:rPr>
                <w:t>2030</w:t>
              </w:r>
            </w:ins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39D50D" w14:textId="0DDF3FF8" w:rsidR="00533E5B" w:rsidRPr="00C81C86" w:rsidRDefault="00533E5B" w:rsidP="00574860">
            <w:pPr>
              <w:spacing w:after="0"/>
              <w:jc w:val="right"/>
              <w:rPr>
                <w:rFonts w:eastAsia="Times New Roman"/>
                <w:b/>
                <w:color w:val="000000"/>
                <w:lang w:eastAsia="cs-CZ"/>
              </w:rPr>
            </w:pPr>
            <w:r w:rsidRPr="00C81C86">
              <w:rPr>
                <w:rFonts w:eastAsia="Times New Roman"/>
                <w:b/>
                <w:color w:val="000000"/>
                <w:lang w:eastAsia="cs-CZ"/>
              </w:rPr>
              <w:t>celkem</w:t>
            </w:r>
          </w:p>
        </w:tc>
      </w:tr>
      <w:tr w:rsidR="00533E5B" w:rsidRPr="00C81C86" w14:paraId="3DFFBF41" w14:textId="77777777" w:rsidTr="00D6212D">
        <w:trPr>
          <w:trHeight w:val="2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22EE5" w14:textId="77777777" w:rsidR="00533E5B" w:rsidRPr="00C81C86" w:rsidRDefault="00533E5B" w:rsidP="003D2E10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podpora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DC264" w14:textId="35B51534" w:rsidR="00533E5B" w:rsidRPr="003D2E10" w:rsidRDefault="00533E5B" w:rsidP="00D6212D">
            <w:pPr>
              <w:spacing w:after="0"/>
              <w:jc w:val="right"/>
              <w:rPr>
                <w:bCs/>
                <w:color w:val="000000"/>
                <w:sz w:val="24"/>
                <w:szCs w:val="24"/>
                <w:lang w:eastAsia="cs-CZ"/>
              </w:rPr>
            </w:pPr>
            <w:del w:id="135" w:author="Kulík Jan" w:date="2025-01-06T16:10:00Z">
              <w:r w:rsidRPr="003D2E10" w:rsidDel="003B0436">
                <w:rPr>
                  <w:bCs/>
                  <w:color w:val="000000"/>
                </w:rPr>
                <w:delText>35</w:delText>
              </w:r>
            </w:del>
            <w:ins w:id="136" w:author="Kulík Jan" w:date="2025-01-06T16:10:00Z">
              <w:r w:rsidR="003B0436">
                <w:rPr>
                  <w:bCs/>
                  <w:color w:val="000000"/>
                </w:rPr>
                <w:t>22</w:t>
              </w:r>
            </w:ins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71679" w14:textId="12B5CDB3" w:rsidR="00533E5B" w:rsidRPr="003D2E10" w:rsidRDefault="00533E5B" w:rsidP="00D6212D">
            <w:pPr>
              <w:spacing w:after="0"/>
              <w:jc w:val="right"/>
              <w:rPr>
                <w:bCs/>
                <w:color w:val="000000"/>
              </w:rPr>
            </w:pPr>
            <w:del w:id="137" w:author="Kulík Jan" w:date="2025-01-06T16:10:00Z">
              <w:r w:rsidRPr="003D2E10" w:rsidDel="003B0436">
                <w:rPr>
                  <w:bCs/>
                  <w:color w:val="000000"/>
                </w:rPr>
                <w:delText>75</w:delText>
              </w:r>
            </w:del>
            <w:ins w:id="138" w:author="Kulík Jan" w:date="2025-01-06T16:10:00Z">
              <w:r w:rsidR="003B0436">
                <w:rPr>
                  <w:bCs/>
                  <w:color w:val="000000"/>
                </w:rPr>
                <w:t>66</w:t>
              </w:r>
            </w:ins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5F6E0" w14:textId="1304B2A7" w:rsidR="00533E5B" w:rsidRPr="003D2E10" w:rsidRDefault="00533E5B" w:rsidP="00D6212D">
            <w:pPr>
              <w:spacing w:after="0"/>
              <w:jc w:val="right"/>
              <w:rPr>
                <w:bCs/>
                <w:color w:val="000000"/>
              </w:rPr>
            </w:pPr>
            <w:del w:id="139" w:author="Kulík Jan" w:date="2025-01-06T16:10:00Z">
              <w:r w:rsidRPr="003D2E10" w:rsidDel="003B0436">
                <w:rPr>
                  <w:bCs/>
                  <w:color w:val="000000"/>
                </w:rPr>
                <w:delText>105</w:delText>
              </w:r>
            </w:del>
            <w:ins w:id="140" w:author="Kulík Jan" w:date="2025-01-06T16:10:00Z">
              <w:r w:rsidR="003B0436">
                <w:rPr>
                  <w:bCs/>
                  <w:color w:val="000000"/>
                </w:rPr>
                <w:t>115</w:t>
              </w:r>
            </w:ins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CC94A" w14:textId="07D7D49C" w:rsidR="00533E5B" w:rsidRPr="003D2E10" w:rsidRDefault="00533E5B" w:rsidP="00D6212D">
            <w:pPr>
              <w:spacing w:after="0"/>
              <w:jc w:val="right"/>
              <w:rPr>
                <w:bCs/>
                <w:color w:val="000000"/>
              </w:rPr>
            </w:pPr>
            <w:del w:id="141" w:author="Kulík Jan" w:date="2025-01-06T16:10:00Z">
              <w:r w:rsidRPr="003D2E10" w:rsidDel="003B0436">
                <w:rPr>
                  <w:bCs/>
                  <w:color w:val="000000"/>
                </w:rPr>
                <w:delText>120</w:delText>
              </w:r>
            </w:del>
            <w:ins w:id="142" w:author="Kulík Jan" w:date="2025-01-06T16:10:00Z">
              <w:r w:rsidR="003B0436">
                <w:rPr>
                  <w:bCs/>
                  <w:color w:val="000000"/>
                </w:rPr>
                <w:t>130</w:t>
              </w:r>
            </w:ins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2F485" w14:textId="45AC04D4" w:rsidR="00533E5B" w:rsidRPr="003D2E10" w:rsidRDefault="00533E5B" w:rsidP="00C272FF">
            <w:pPr>
              <w:spacing w:after="0"/>
              <w:jc w:val="right"/>
              <w:rPr>
                <w:bCs/>
                <w:color w:val="000000"/>
              </w:rPr>
            </w:pPr>
            <w:del w:id="143" w:author="Kulík Jan" w:date="2025-01-06T16:10:00Z">
              <w:r w:rsidRPr="003D2E10" w:rsidDel="003B0436">
                <w:rPr>
                  <w:bCs/>
                  <w:color w:val="000000"/>
                </w:rPr>
                <w:delText>120</w:delText>
              </w:r>
            </w:del>
            <w:ins w:id="144" w:author="Kulík Jan" w:date="2025-01-06T16:10:00Z">
              <w:r w:rsidR="003B0436">
                <w:rPr>
                  <w:bCs/>
                  <w:color w:val="000000"/>
                </w:rPr>
                <w:t>181</w:t>
              </w:r>
            </w:ins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B8DF3" w14:textId="60D8AFD2" w:rsidR="00533E5B" w:rsidRPr="003D2E10" w:rsidRDefault="00533E5B">
            <w:pPr>
              <w:spacing w:after="0"/>
              <w:jc w:val="right"/>
              <w:rPr>
                <w:bCs/>
                <w:color w:val="000000"/>
              </w:rPr>
            </w:pPr>
            <w:del w:id="145" w:author="Kulík Jan" w:date="2025-01-06T16:10:00Z">
              <w:r w:rsidRPr="003D2E10" w:rsidDel="003B0436">
                <w:rPr>
                  <w:bCs/>
                  <w:color w:val="000000"/>
                </w:rPr>
                <w:delText>85</w:delText>
              </w:r>
            </w:del>
            <w:ins w:id="146" w:author="Kulík Jan" w:date="2025-01-06T16:10:00Z">
              <w:r w:rsidR="003B0436">
                <w:rPr>
                  <w:bCs/>
                  <w:color w:val="000000"/>
                </w:rPr>
                <w:t>180</w:t>
              </w:r>
            </w:ins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17207" w14:textId="40959A13" w:rsidR="00533E5B" w:rsidRPr="003D2E10" w:rsidRDefault="00533E5B">
            <w:pPr>
              <w:spacing w:after="0"/>
              <w:jc w:val="right"/>
              <w:rPr>
                <w:bCs/>
                <w:color w:val="000000"/>
              </w:rPr>
            </w:pPr>
            <w:del w:id="147" w:author="Kulík Jan" w:date="2025-01-06T16:10:00Z">
              <w:r w:rsidRPr="003D2E10" w:rsidDel="003B0436">
                <w:rPr>
                  <w:bCs/>
                  <w:color w:val="000000"/>
                </w:rPr>
                <w:delText>45</w:delText>
              </w:r>
            </w:del>
            <w:ins w:id="148" w:author="Kulík Jan" w:date="2025-01-06T16:10:00Z">
              <w:r w:rsidR="003B0436">
                <w:rPr>
                  <w:bCs/>
                  <w:color w:val="000000"/>
                </w:rPr>
                <w:t>105</w:t>
              </w:r>
            </w:ins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04CB5" w14:textId="51F5BF33" w:rsidR="00533E5B" w:rsidRPr="003D2E10" w:rsidRDefault="00533E5B">
            <w:pPr>
              <w:spacing w:after="0"/>
              <w:jc w:val="right"/>
              <w:rPr>
                <w:bCs/>
                <w:color w:val="000000"/>
              </w:rPr>
            </w:pPr>
            <w:del w:id="149" w:author="Kulík Jan" w:date="2025-01-06T16:10:00Z">
              <w:r w:rsidRPr="003D2E10" w:rsidDel="003B0436">
                <w:rPr>
                  <w:bCs/>
                  <w:color w:val="000000"/>
                </w:rPr>
                <w:delText>15</w:delText>
              </w:r>
            </w:del>
            <w:ins w:id="150" w:author="Kulík Jan" w:date="2025-01-06T16:10:00Z">
              <w:r w:rsidR="003B0436">
                <w:rPr>
                  <w:bCs/>
                  <w:color w:val="000000"/>
                </w:rPr>
                <w:t>125</w:t>
              </w:r>
            </w:ins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9E94" w14:textId="01B7F5F7" w:rsidR="00533E5B" w:rsidRPr="00D6212D" w:rsidRDefault="003B0436">
            <w:pPr>
              <w:spacing w:after="0"/>
              <w:jc w:val="right"/>
              <w:rPr>
                <w:ins w:id="151" w:author="Kulík Jan" w:date="2025-01-03T11:07:00Z"/>
                <w:color w:val="000000"/>
              </w:rPr>
            </w:pPr>
            <w:ins w:id="152" w:author="Kulík Jan" w:date="2025-01-06T16:10:00Z">
              <w:r w:rsidRPr="00D6212D">
                <w:rPr>
                  <w:color w:val="000000"/>
                </w:rPr>
                <w:t>200</w:t>
              </w:r>
            </w:ins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7E49" w14:textId="42CA9AD7" w:rsidR="00533E5B" w:rsidRPr="00D6212D" w:rsidRDefault="003B0436">
            <w:pPr>
              <w:spacing w:after="0"/>
              <w:jc w:val="right"/>
              <w:rPr>
                <w:ins w:id="153" w:author="Kulík Jan" w:date="2025-01-03T11:07:00Z"/>
                <w:color w:val="000000"/>
              </w:rPr>
            </w:pPr>
            <w:ins w:id="154" w:author="Kulík Jan" w:date="2025-01-06T16:10:00Z">
              <w:r w:rsidRPr="00D6212D">
                <w:rPr>
                  <w:color w:val="000000"/>
                </w:rPr>
                <w:t>200</w:t>
              </w:r>
            </w:ins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6435" w14:textId="2BB89242" w:rsidR="00533E5B" w:rsidRPr="00D6212D" w:rsidRDefault="003B0436">
            <w:pPr>
              <w:spacing w:after="0"/>
              <w:jc w:val="right"/>
              <w:rPr>
                <w:ins w:id="155" w:author="Kulík Jan" w:date="2025-01-03T11:07:00Z"/>
                <w:color w:val="000000"/>
              </w:rPr>
            </w:pPr>
            <w:ins w:id="156" w:author="Kulík Jan" w:date="2025-01-06T16:10:00Z">
              <w:r w:rsidRPr="00D6212D">
                <w:rPr>
                  <w:color w:val="000000"/>
                </w:rPr>
                <w:t>100</w:t>
              </w:r>
            </w:ins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BB79C" w14:textId="00D2C92D" w:rsidR="00533E5B" w:rsidRPr="003D2E10" w:rsidRDefault="00533E5B">
            <w:pPr>
              <w:spacing w:after="0"/>
              <w:jc w:val="right"/>
              <w:rPr>
                <w:b/>
                <w:bCs/>
                <w:color w:val="000000"/>
              </w:rPr>
            </w:pPr>
            <w:del w:id="157" w:author="Kulík Jan" w:date="2025-01-06T16:10:00Z">
              <w:r w:rsidRPr="003D2E10" w:rsidDel="003B0436">
                <w:rPr>
                  <w:b/>
                  <w:bCs/>
                  <w:color w:val="000000"/>
                </w:rPr>
                <w:delText xml:space="preserve">600 </w:delText>
              </w:r>
            </w:del>
            <w:ins w:id="158" w:author="Kulík Jan" w:date="2025-01-06T16:10:00Z">
              <w:r w:rsidR="003B0436">
                <w:rPr>
                  <w:b/>
                  <w:bCs/>
                  <w:color w:val="000000"/>
                </w:rPr>
                <w:t>1 424</w:t>
              </w:r>
              <w:r w:rsidR="003B0436" w:rsidRPr="003D2E10">
                <w:rPr>
                  <w:b/>
                  <w:bCs/>
                  <w:color w:val="000000"/>
                </w:rPr>
                <w:t xml:space="preserve"> </w:t>
              </w:r>
            </w:ins>
          </w:p>
        </w:tc>
      </w:tr>
      <w:tr w:rsidR="00533E5B" w:rsidRPr="00C81C86" w14:paraId="2EAA0CBD" w14:textId="77777777" w:rsidTr="00D6212D">
        <w:trPr>
          <w:trHeight w:val="2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8E387" w14:textId="77777777" w:rsidR="00533E5B" w:rsidRPr="00C81C86" w:rsidRDefault="00533E5B" w:rsidP="003D2E10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celkové výdaje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D6D63" w14:textId="1AC6B2A8" w:rsidR="00533E5B" w:rsidRPr="003D2E10" w:rsidRDefault="00533E5B" w:rsidP="00D6212D">
            <w:pPr>
              <w:spacing w:after="0"/>
              <w:jc w:val="right"/>
              <w:rPr>
                <w:bCs/>
                <w:color w:val="000000"/>
                <w:sz w:val="24"/>
                <w:szCs w:val="24"/>
                <w:lang w:eastAsia="cs-CZ"/>
              </w:rPr>
            </w:pPr>
            <w:del w:id="159" w:author="Kulík Jan" w:date="2025-01-06T16:10:00Z">
              <w:r w:rsidRPr="003D2E10" w:rsidDel="003B0436">
                <w:rPr>
                  <w:bCs/>
                  <w:color w:val="000000"/>
                </w:rPr>
                <w:delText>50</w:delText>
              </w:r>
            </w:del>
            <w:ins w:id="160" w:author="Kulík Jan" w:date="2025-01-06T16:10:00Z">
              <w:r w:rsidR="003B0436">
                <w:rPr>
                  <w:bCs/>
                  <w:color w:val="000000"/>
                </w:rPr>
                <w:t>34</w:t>
              </w:r>
            </w:ins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A4369" w14:textId="0CCE26D8" w:rsidR="00533E5B" w:rsidRPr="003D2E10" w:rsidRDefault="00533E5B" w:rsidP="00D6212D">
            <w:pPr>
              <w:spacing w:after="0"/>
              <w:jc w:val="right"/>
              <w:rPr>
                <w:bCs/>
                <w:color w:val="000000"/>
              </w:rPr>
            </w:pPr>
            <w:del w:id="161" w:author="Kulík Jan" w:date="2025-01-06T16:11:00Z">
              <w:r w:rsidRPr="003D2E10" w:rsidDel="003B0436">
                <w:rPr>
                  <w:bCs/>
                  <w:color w:val="000000"/>
                </w:rPr>
                <w:delText>107</w:delText>
              </w:r>
            </w:del>
            <w:ins w:id="162" w:author="Kulík Jan" w:date="2025-01-06T16:11:00Z">
              <w:r w:rsidR="003B0436">
                <w:rPr>
                  <w:bCs/>
                  <w:color w:val="000000"/>
                </w:rPr>
                <w:t>88</w:t>
              </w:r>
            </w:ins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8E1D2" w14:textId="30307034" w:rsidR="00533E5B" w:rsidRPr="003D2E10" w:rsidRDefault="00533E5B" w:rsidP="00D6212D">
            <w:pPr>
              <w:spacing w:after="0"/>
              <w:jc w:val="right"/>
              <w:rPr>
                <w:bCs/>
                <w:color w:val="000000"/>
              </w:rPr>
            </w:pPr>
            <w:del w:id="163" w:author="Kulík Jan" w:date="2025-01-06T16:11:00Z">
              <w:r w:rsidRPr="003D2E10" w:rsidDel="003B0436">
                <w:rPr>
                  <w:bCs/>
                  <w:color w:val="000000"/>
                </w:rPr>
                <w:delText>150</w:delText>
              </w:r>
            </w:del>
            <w:ins w:id="164" w:author="Kulík Jan" w:date="2025-01-06T16:11:00Z">
              <w:r w:rsidR="003B0436">
                <w:rPr>
                  <w:bCs/>
                  <w:color w:val="000000"/>
                </w:rPr>
                <w:t>155</w:t>
              </w:r>
            </w:ins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C047C" w14:textId="49D8886F" w:rsidR="00533E5B" w:rsidRPr="003D2E10" w:rsidRDefault="00533E5B" w:rsidP="00D6212D">
            <w:pPr>
              <w:spacing w:after="0"/>
              <w:jc w:val="right"/>
              <w:rPr>
                <w:bCs/>
                <w:color w:val="000000"/>
              </w:rPr>
            </w:pPr>
            <w:del w:id="165" w:author="Kulík Jan" w:date="2025-01-06T16:11:00Z">
              <w:r w:rsidRPr="003D2E10" w:rsidDel="003B0436">
                <w:rPr>
                  <w:bCs/>
                  <w:color w:val="000000"/>
                </w:rPr>
                <w:delText>171</w:delText>
              </w:r>
            </w:del>
            <w:ins w:id="166" w:author="Kulík Jan" w:date="2025-01-06T16:11:00Z">
              <w:r w:rsidR="003B0436">
                <w:rPr>
                  <w:bCs/>
                  <w:color w:val="000000"/>
                </w:rPr>
                <w:t>176</w:t>
              </w:r>
            </w:ins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50905" w14:textId="5BD46432" w:rsidR="00533E5B" w:rsidRPr="003D2E10" w:rsidRDefault="00533E5B" w:rsidP="00C272FF">
            <w:pPr>
              <w:spacing w:after="0"/>
              <w:jc w:val="right"/>
              <w:rPr>
                <w:bCs/>
                <w:color w:val="000000"/>
              </w:rPr>
            </w:pPr>
            <w:del w:id="167" w:author="Kulík Jan" w:date="2025-01-06T16:11:00Z">
              <w:r w:rsidRPr="003D2E10" w:rsidDel="003B0436">
                <w:rPr>
                  <w:bCs/>
                  <w:color w:val="000000"/>
                </w:rPr>
                <w:delText>171</w:delText>
              </w:r>
            </w:del>
            <w:ins w:id="168" w:author="Kulík Jan" w:date="2025-01-06T16:11:00Z">
              <w:r w:rsidR="003B0436">
                <w:rPr>
                  <w:bCs/>
                  <w:color w:val="000000"/>
                </w:rPr>
                <w:t>244</w:t>
              </w:r>
            </w:ins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80E50" w14:textId="766C224B" w:rsidR="00533E5B" w:rsidRPr="003D2E10" w:rsidRDefault="00533E5B">
            <w:pPr>
              <w:spacing w:after="0"/>
              <w:jc w:val="right"/>
              <w:rPr>
                <w:bCs/>
                <w:color w:val="000000"/>
              </w:rPr>
            </w:pPr>
            <w:del w:id="169" w:author="Kulík Jan" w:date="2025-01-06T16:11:00Z">
              <w:r w:rsidRPr="003D2E10" w:rsidDel="003B0436">
                <w:rPr>
                  <w:bCs/>
                  <w:color w:val="000000"/>
                </w:rPr>
                <w:delText>121</w:delText>
              </w:r>
            </w:del>
            <w:ins w:id="170" w:author="Kulík Jan" w:date="2025-01-06T16:11:00Z">
              <w:r w:rsidR="003B0436">
                <w:rPr>
                  <w:bCs/>
                  <w:color w:val="000000"/>
                </w:rPr>
                <w:t>243</w:t>
              </w:r>
            </w:ins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9D287" w14:textId="1A28713B" w:rsidR="00533E5B" w:rsidRPr="003D2E10" w:rsidRDefault="00533E5B">
            <w:pPr>
              <w:spacing w:after="0"/>
              <w:jc w:val="right"/>
              <w:rPr>
                <w:bCs/>
                <w:color w:val="000000"/>
              </w:rPr>
            </w:pPr>
            <w:del w:id="171" w:author="Kulík Jan" w:date="2025-01-06T16:11:00Z">
              <w:r w:rsidRPr="003D2E10" w:rsidDel="003B0436">
                <w:rPr>
                  <w:bCs/>
                  <w:color w:val="000000"/>
                </w:rPr>
                <w:delText>64</w:delText>
              </w:r>
            </w:del>
            <w:ins w:id="172" w:author="Kulík Jan" w:date="2025-01-06T16:11:00Z">
              <w:r w:rsidR="003B0436">
                <w:rPr>
                  <w:bCs/>
                  <w:color w:val="000000"/>
                </w:rPr>
                <w:t>142</w:t>
              </w:r>
            </w:ins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E591D" w14:textId="1FA36F12" w:rsidR="00533E5B" w:rsidRPr="003D2E10" w:rsidRDefault="00533E5B">
            <w:pPr>
              <w:spacing w:after="0"/>
              <w:jc w:val="right"/>
              <w:rPr>
                <w:bCs/>
                <w:color w:val="000000"/>
              </w:rPr>
            </w:pPr>
            <w:del w:id="173" w:author="Kulík Jan" w:date="2025-01-06T16:11:00Z">
              <w:r w:rsidRPr="003D2E10" w:rsidDel="003B0436">
                <w:rPr>
                  <w:bCs/>
                  <w:color w:val="000000"/>
                </w:rPr>
                <w:delText>21</w:delText>
              </w:r>
            </w:del>
            <w:ins w:id="174" w:author="Kulík Jan" w:date="2025-01-06T16:11:00Z">
              <w:r w:rsidR="003B0436">
                <w:rPr>
                  <w:bCs/>
                  <w:color w:val="000000"/>
                </w:rPr>
                <w:t>169</w:t>
              </w:r>
            </w:ins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52BE5" w14:textId="67D18749" w:rsidR="00533E5B" w:rsidRPr="00D6212D" w:rsidRDefault="003B0436">
            <w:pPr>
              <w:spacing w:after="0"/>
              <w:jc w:val="right"/>
              <w:rPr>
                <w:ins w:id="175" w:author="Kulík Jan" w:date="2025-01-03T11:07:00Z"/>
                <w:color w:val="000000"/>
              </w:rPr>
            </w:pPr>
            <w:ins w:id="176" w:author="Kulík Jan" w:date="2025-01-06T16:11:00Z">
              <w:r w:rsidRPr="00D6212D">
                <w:rPr>
                  <w:color w:val="000000"/>
                </w:rPr>
                <w:t>270</w:t>
              </w:r>
            </w:ins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8F15C" w14:textId="7F14E467" w:rsidR="00533E5B" w:rsidRPr="00D6212D" w:rsidRDefault="003B0436">
            <w:pPr>
              <w:spacing w:after="0"/>
              <w:jc w:val="right"/>
              <w:rPr>
                <w:ins w:id="177" w:author="Kulík Jan" w:date="2025-01-03T11:07:00Z"/>
                <w:color w:val="000000"/>
              </w:rPr>
            </w:pPr>
            <w:ins w:id="178" w:author="Kulík Jan" w:date="2025-01-06T16:11:00Z">
              <w:r w:rsidRPr="00D6212D">
                <w:rPr>
                  <w:color w:val="000000"/>
                </w:rPr>
                <w:t>270</w:t>
              </w:r>
            </w:ins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2BAC9" w14:textId="7AEE93D4" w:rsidR="00533E5B" w:rsidRPr="00D6212D" w:rsidRDefault="003B0436">
            <w:pPr>
              <w:spacing w:after="0"/>
              <w:jc w:val="right"/>
              <w:rPr>
                <w:ins w:id="179" w:author="Kulík Jan" w:date="2025-01-03T11:07:00Z"/>
                <w:color w:val="000000"/>
              </w:rPr>
            </w:pPr>
            <w:ins w:id="180" w:author="Kulík Jan" w:date="2025-01-06T16:11:00Z">
              <w:r w:rsidRPr="00D6212D">
                <w:rPr>
                  <w:color w:val="000000"/>
                </w:rPr>
                <w:t>135</w:t>
              </w:r>
            </w:ins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D7FBB" w14:textId="5AF6A964" w:rsidR="00533E5B" w:rsidRPr="003D2E10" w:rsidRDefault="00533E5B">
            <w:pPr>
              <w:spacing w:after="0"/>
              <w:jc w:val="right"/>
              <w:rPr>
                <w:b/>
                <w:bCs/>
                <w:color w:val="000000"/>
              </w:rPr>
            </w:pPr>
            <w:del w:id="181" w:author="Kulík Jan" w:date="2025-01-06T16:19:00Z">
              <w:r w:rsidRPr="003D2E10" w:rsidDel="00D6212D">
                <w:rPr>
                  <w:b/>
                  <w:bCs/>
                  <w:color w:val="000000"/>
                </w:rPr>
                <w:delText>855</w:delText>
              </w:r>
            </w:del>
            <w:ins w:id="182" w:author="Kulík Jan" w:date="2025-01-06T16:19:00Z">
              <w:r w:rsidR="00D6212D">
                <w:rPr>
                  <w:b/>
                  <w:bCs/>
                  <w:color w:val="000000"/>
                </w:rPr>
                <w:t>1 927</w:t>
              </w:r>
            </w:ins>
          </w:p>
        </w:tc>
      </w:tr>
    </w:tbl>
    <w:p w14:paraId="4CB78667" w14:textId="09E5E626" w:rsidR="00427C3A" w:rsidRPr="000D1176" w:rsidRDefault="00427C3A" w:rsidP="00DE4C09">
      <w:pPr>
        <w:spacing w:before="120"/>
        <w:jc w:val="both"/>
        <w:rPr>
          <w:i/>
        </w:rPr>
      </w:pPr>
      <w:r>
        <w:t xml:space="preserve">Max. výše </w:t>
      </w:r>
      <w:r w:rsidR="004771AC">
        <w:t xml:space="preserve">podpory </w:t>
      </w:r>
      <w:r>
        <w:t xml:space="preserve">se omezuje </w:t>
      </w:r>
      <w:r w:rsidRPr="001D5E5E">
        <w:t xml:space="preserve">na </w:t>
      </w:r>
      <w:r w:rsidR="009A1CE6" w:rsidRPr="001D5E5E">
        <w:rPr>
          <w:b/>
        </w:rPr>
        <w:t xml:space="preserve">20 </w:t>
      </w:r>
      <w:r w:rsidRPr="001D5E5E">
        <w:rPr>
          <w:b/>
        </w:rPr>
        <w:t>mil. Kč</w:t>
      </w:r>
      <w:r w:rsidRPr="001D5E5E">
        <w:t xml:space="preserve"> na projekt (v souhrnu za všechny účastníky), výše způsobilých nákladů celkem se neomezuje.</w:t>
      </w:r>
      <w:r w:rsidR="00DE4C09" w:rsidRPr="001D5E5E">
        <w:t xml:space="preserve"> </w:t>
      </w:r>
      <w:r w:rsidRPr="001D5E5E">
        <w:t>Intenzita podpory na projekt nepřesá</w:t>
      </w:r>
      <w:r w:rsidR="001C6A9F" w:rsidRPr="001D5E5E">
        <w:t xml:space="preserve">hne </w:t>
      </w:r>
      <w:r w:rsidR="009A1CE6" w:rsidRPr="001D5E5E">
        <w:t>80 </w:t>
      </w:r>
      <w:r w:rsidR="001C6A9F" w:rsidRPr="001D5E5E">
        <w:t>% způsobilých nákladů (v </w:t>
      </w:r>
      <w:r w:rsidRPr="001D5E5E">
        <w:t>souhrnu za všechny účastníky).</w:t>
      </w:r>
    </w:p>
    <w:p w14:paraId="37ABEBCB" w14:textId="10FB5728" w:rsidR="00427C3A" w:rsidRDefault="00365323" w:rsidP="001C6A9F">
      <w:pPr>
        <w:keepNext/>
        <w:spacing w:before="240" w:after="0"/>
        <w:jc w:val="both"/>
      </w:pPr>
      <w:r>
        <w:rPr>
          <w:b/>
          <w:u w:val="single"/>
        </w:rPr>
        <w:t>Mezi d</w:t>
      </w:r>
      <w:r w:rsidR="00427C3A" w:rsidRPr="00792227">
        <w:rPr>
          <w:b/>
          <w:u w:val="single"/>
        </w:rPr>
        <w:t>alší</w:t>
      </w:r>
      <w:r>
        <w:rPr>
          <w:b/>
          <w:u w:val="single"/>
        </w:rPr>
        <w:t>mi</w:t>
      </w:r>
      <w:r w:rsidR="00427C3A" w:rsidRPr="00792227">
        <w:rPr>
          <w:b/>
          <w:u w:val="single"/>
        </w:rPr>
        <w:t xml:space="preserve"> parametry podporovaných projektů</w:t>
      </w:r>
      <w:r w:rsidR="00427C3A" w:rsidRPr="00367C21">
        <w:t xml:space="preserve">, které </w:t>
      </w:r>
      <w:r>
        <w:t>mohou být</w:t>
      </w:r>
      <w:r w:rsidR="00427C3A" w:rsidRPr="00367C21">
        <w:t xml:space="preserve"> upřesněny </w:t>
      </w:r>
      <w:r w:rsidR="00535CA3">
        <w:t xml:space="preserve">poskytovatelem ve spolupráci s Ministerstvem průmyslu a obchodu (MPO) </w:t>
      </w:r>
      <w:r w:rsidR="00427C3A" w:rsidRPr="00367C21">
        <w:t>pro jednotlivé veřejné soutěže</w:t>
      </w:r>
      <w:r>
        <w:t>, patří zejména</w:t>
      </w:r>
      <w:r w:rsidR="00427C3A" w:rsidRPr="00367C21">
        <w:t>:</w:t>
      </w:r>
    </w:p>
    <w:p w14:paraId="5981A46F" w14:textId="77777777" w:rsidR="00427C3A" w:rsidRDefault="00427C3A" w:rsidP="00AE2446">
      <w:pPr>
        <w:pStyle w:val="Odstavecseseznamem"/>
        <w:numPr>
          <w:ilvl w:val="0"/>
          <w:numId w:val="17"/>
        </w:numPr>
        <w:spacing w:after="0"/>
        <w:ind w:left="714" w:hanging="357"/>
        <w:contextualSpacing w:val="0"/>
        <w:jc w:val="both"/>
      </w:pPr>
      <w:r>
        <w:t>typ projektu z</w:t>
      </w:r>
      <w:r w:rsidR="001C6A9F">
        <w:t> </w:t>
      </w:r>
      <w:r>
        <w:t xml:space="preserve">pohledu </w:t>
      </w:r>
      <w:r w:rsidR="000B6E26">
        <w:t xml:space="preserve">převažujícího </w:t>
      </w:r>
      <w:r>
        <w:t>podílu výzkum</w:t>
      </w:r>
      <w:r w:rsidR="000B6E26">
        <w:t>u a</w:t>
      </w:r>
      <w:r w:rsidR="001C6A9F">
        <w:t> </w:t>
      </w:r>
      <w:r>
        <w:t>vývoj</w:t>
      </w:r>
      <w:r w:rsidR="000B6E26">
        <w:t>e</w:t>
      </w:r>
      <w:r>
        <w:t>,</w:t>
      </w:r>
    </w:p>
    <w:p w14:paraId="5D8E206C" w14:textId="77777777" w:rsidR="00427C3A" w:rsidRPr="00270289" w:rsidRDefault="00427C3A" w:rsidP="00AE2446">
      <w:pPr>
        <w:pStyle w:val="Odstavecseseznamem"/>
        <w:numPr>
          <w:ilvl w:val="0"/>
          <w:numId w:val="17"/>
        </w:numPr>
        <w:spacing w:after="0"/>
        <w:ind w:left="714" w:hanging="357"/>
        <w:contextualSpacing w:val="0"/>
        <w:jc w:val="both"/>
      </w:pPr>
      <w:r>
        <w:t xml:space="preserve">minimální či maximální podíl jednotlivých členů konsorcia na nákladech projektu (nebo osobních nákladech), </w:t>
      </w:r>
      <w:bookmarkEnd w:id="61"/>
    </w:p>
    <w:p w14:paraId="2456FD80" w14:textId="77777777" w:rsidR="00863E3A" w:rsidRDefault="0089434B" w:rsidP="00AE2446">
      <w:pPr>
        <w:pStyle w:val="Odstavecseseznamem"/>
        <w:numPr>
          <w:ilvl w:val="0"/>
          <w:numId w:val="17"/>
        </w:numPr>
        <w:spacing w:after="0"/>
        <w:ind w:left="714" w:hanging="357"/>
        <w:contextualSpacing w:val="0"/>
        <w:jc w:val="both"/>
        <w:sectPr w:rsidR="00863E3A" w:rsidSect="002116CD">
          <w:headerReference w:type="default" r:id="rId8"/>
          <w:footerReference w:type="default" r:id="rId9"/>
          <w:pgSz w:w="11906" w:h="16838"/>
          <w:pgMar w:top="1134" w:right="1416" w:bottom="1134" w:left="1134" w:header="709" w:footer="709" w:gutter="0"/>
          <w:cols w:space="708"/>
          <w:docGrid w:linePitch="360"/>
        </w:sectPr>
      </w:pPr>
      <w:r>
        <w:t xml:space="preserve">maximální přípustný podíl subdodávek </w:t>
      </w:r>
      <w:proofErr w:type="spellStart"/>
      <w:r>
        <w:t>VaV</w:t>
      </w:r>
      <w:proofErr w:type="spellEnd"/>
      <w:r>
        <w:t xml:space="preserve"> služeb účastníkům projektu od jiných subjektů.</w:t>
      </w:r>
    </w:p>
    <w:p w14:paraId="07540221" w14:textId="77777777" w:rsidR="00F105E7" w:rsidRPr="001A7A98" w:rsidRDefault="00F105E7" w:rsidP="0043466C">
      <w:pPr>
        <w:pStyle w:val="Nadpis1"/>
      </w:pPr>
      <w:r w:rsidRPr="001A7A98">
        <w:lastRenderedPageBreak/>
        <w:t>Výdaje na Program</w:t>
      </w:r>
    </w:p>
    <w:p w14:paraId="3CE2586C" w14:textId="08702FD1" w:rsidR="00F105E7" w:rsidRPr="00270289" w:rsidRDefault="00F105E7" w:rsidP="00B77F13">
      <w:pPr>
        <w:spacing w:after="240"/>
        <w:jc w:val="both"/>
        <w:rPr>
          <w:rFonts w:eastAsia="Times New Roman" w:cs="Arial"/>
          <w:i/>
        </w:rPr>
      </w:pPr>
      <w:r w:rsidRPr="00270289">
        <w:rPr>
          <w:rFonts w:cs="Arial"/>
        </w:rPr>
        <w:t>Celkové výdaje na Program jsou rozvrženy v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souladu s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předpokládaným postupným vyhlašováním jednotlivých veřejných soutěží a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 xml:space="preserve">očekávanou průměrnou </w:t>
      </w:r>
      <w:r w:rsidR="00AB41D2">
        <w:rPr>
          <w:rFonts w:cs="Arial"/>
        </w:rPr>
        <w:t>intenzitou</w:t>
      </w:r>
      <w:r w:rsidR="00AB41D2" w:rsidRPr="00270289">
        <w:rPr>
          <w:rFonts w:cs="Arial"/>
        </w:rPr>
        <w:t xml:space="preserve"> </w:t>
      </w:r>
      <w:r w:rsidRPr="00270289">
        <w:rPr>
          <w:rFonts w:cs="Arial"/>
        </w:rPr>
        <w:t xml:space="preserve">podpory </w:t>
      </w:r>
      <w:r w:rsidRPr="00412280">
        <w:rPr>
          <w:rFonts w:cs="Arial"/>
        </w:rPr>
        <w:t>6</w:t>
      </w:r>
      <w:r w:rsidR="003A5872" w:rsidRPr="00412280">
        <w:rPr>
          <w:rFonts w:cs="Arial"/>
        </w:rPr>
        <w:t>5</w:t>
      </w:r>
      <w:r w:rsidRPr="00412280">
        <w:rPr>
          <w:rFonts w:cs="Arial"/>
        </w:rPr>
        <w:t xml:space="preserve"> %</w:t>
      </w:r>
      <w:r w:rsidRPr="00270289">
        <w:rPr>
          <w:rFonts w:cs="Arial"/>
        </w:rPr>
        <w:t xml:space="preserve"> a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 xml:space="preserve">činí </w:t>
      </w:r>
      <w:del w:id="183" w:author="Kulík Jan" w:date="2025-01-07T11:32:00Z">
        <w:r w:rsidR="003A5872" w:rsidDel="0051462C">
          <w:rPr>
            <w:rFonts w:cs="Arial"/>
          </w:rPr>
          <w:delText>14 923</w:delText>
        </w:r>
      </w:del>
      <w:ins w:id="184" w:author="Kulík Jan" w:date="2025-01-07T11:32:00Z">
        <w:r w:rsidR="0051462C">
          <w:rPr>
            <w:rFonts w:cs="Arial"/>
          </w:rPr>
          <w:t>26 660</w:t>
        </w:r>
      </w:ins>
      <w:r w:rsidR="00FB6BF8" w:rsidRPr="00270289">
        <w:rPr>
          <w:rFonts w:cs="Arial"/>
        </w:rPr>
        <w:t xml:space="preserve"> </w:t>
      </w:r>
      <w:r w:rsidRPr="00270289">
        <w:rPr>
          <w:rFonts w:cs="Arial"/>
        </w:rPr>
        <w:t>mil. Kč, z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toho</w:t>
      </w:r>
      <w:r w:rsidRPr="002010DB">
        <w:rPr>
          <w:rFonts w:cs="Arial"/>
          <w:b/>
        </w:rPr>
        <w:t xml:space="preserve"> </w:t>
      </w:r>
      <w:ins w:id="185" w:author="Kulík Jan" w:date="2025-01-07T11:32:00Z">
        <w:r w:rsidR="0051462C">
          <w:rPr>
            <w:rFonts w:cs="Arial"/>
            <w:b/>
          </w:rPr>
          <w:t>17 375</w:t>
        </w:r>
      </w:ins>
      <w:del w:id="186" w:author="Kulík Jan" w:date="2025-01-07T11:32:00Z">
        <w:r w:rsidR="002010DB" w:rsidRPr="002010DB" w:rsidDel="0051462C">
          <w:rPr>
            <w:rFonts w:cs="Arial"/>
            <w:b/>
          </w:rPr>
          <w:delText>9 700</w:delText>
        </w:r>
      </w:del>
      <w:r w:rsidRPr="00270289">
        <w:rPr>
          <w:rFonts w:cs="Arial"/>
          <w:b/>
        </w:rPr>
        <w:t xml:space="preserve"> mil. Kč z</w:t>
      </w:r>
      <w:del w:id="187" w:author="Kulík Jan" w:date="2025-01-07T11:32:00Z">
        <w:r w:rsidR="001C6A9F" w:rsidRPr="00270289" w:rsidDel="0051462C">
          <w:rPr>
            <w:rFonts w:cs="Arial"/>
            <w:b/>
          </w:rPr>
          <w:delText> </w:delText>
        </w:r>
      </w:del>
      <w:ins w:id="188" w:author="Kulík Jan" w:date="2025-01-07T11:32:00Z">
        <w:r w:rsidR="0051462C">
          <w:rPr>
            <w:rFonts w:cs="Arial"/>
            <w:b/>
          </w:rPr>
          <w:t xml:space="preserve"> veřejných </w:t>
        </w:r>
      </w:ins>
      <w:r w:rsidRPr="00270289">
        <w:rPr>
          <w:rFonts w:cs="Arial"/>
          <w:b/>
        </w:rPr>
        <w:t>výdajů</w:t>
      </w:r>
      <w:ins w:id="189" w:author="Kulík Jan" w:date="2025-01-07T11:36:00Z">
        <w:r w:rsidR="0051462C" w:rsidRPr="00162C40">
          <w:rPr>
            <w:rFonts w:cs="Arial"/>
            <w:bCs/>
          </w:rPr>
          <w:t>.</w:t>
        </w:r>
      </w:ins>
      <w:ins w:id="190" w:author="Kulík Jan" w:date="2025-01-07T11:37:00Z">
        <w:r w:rsidR="0051462C" w:rsidRPr="00162C40">
          <w:rPr>
            <w:rFonts w:cs="Arial"/>
            <w:bCs/>
          </w:rPr>
          <w:t xml:space="preserve"> Vedl</w:t>
        </w:r>
      </w:ins>
      <w:ins w:id="191" w:author="Kulík Jan" w:date="2025-01-07T11:38:00Z">
        <w:r w:rsidR="0051462C" w:rsidRPr="00162C40">
          <w:rPr>
            <w:rFonts w:cs="Arial"/>
            <w:bCs/>
          </w:rPr>
          <w:t>e zdrojů ze</w:t>
        </w:r>
      </w:ins>
      <w:r w:rsidRPr="00270289">
        <w:rPr>
          <w:rFonts w:cs="Arial"/>
          <w:b/>
        </w:rPr>
        <w:t xml:space="preserve"> státního rozpočtu</w:t>
      </w:r>
      <w:ins w:id="192" w:author="Kulík Jan" w:date="2025-01-07T11:38:00Z">
        <w:r w:rsidR="0051462C" w:rsidRPr="00162C40">
          <w:rPr>
            <w:rFonts w:cs="Arial"/>
            <w:bCs/>
          </w:rPr>
          <w:t xml:space="preserve"> je na </w:t>
        </w:r>
      </w:ins>
      <w:ins w:id="193" w:author="Kulík Jan" w:date="2025-01-07T11:39:00Z">
        <w:r w:rsidR="0051462C" w:rsidRPr="00162C40">
          <w:rPr>
            <w:rFonts w:cs="Arial"/>
            <w:bCs/>
          </w:rPr>
          <w:t xml:space="preserve">realizaci Programu </w:t>
        </w:r>
      </w:ins>
      <w:ins w:id="194" w:author="Kulík Jan" w:date="2025-01-07T11:54:00Z">
        <w:r w:rsidR="00722CF5">
          <w:rPr>
            <w:rFonts w:cs="Arial"/>
            <w:bCs/>
          </w:rPr>
          <w:t xml:space="preserve">v období 2023 až 2026 </w:t>
        </w:r>
      </w:ins>
      <w:ins w:id="195" w:author="Kulík Jan" w:date="2025-01-07T11:39:00Z">
        <w:r w:rsidR="0051462C" w:rsidRPr="00162C40">
          <w:rPr>
            <w:rFonts w:cs="Arial"/>
            <w:bCs/>
          </w:rPr>
          <w:t xml:space="preserve">k dispozici až </w:t>
        </w:r>
        <w:r w:rsidR="00162C40" w:rsidRPr="00162C40">
          <w:rPr>
            <w:rFonts w:cs="Arial"/>
            <w:bCs/>
          </w:rPr>
          <w:t>1 724 mil. Kč ze zdrojů</w:t>
        </w:r>
      </w:ins>
      <w:ins w:id="196" w:author="Kulík Jan" w:date="2025-01-07T11:38:00Z">
        <w:r w:rsidR="0051462C" w:rsidRPr="00162C40">
          <w:rPr>
            <w:rFonts w:cs="Arial"/>
            <w:bCs/>
          </w:rPr>
          <w:t xml:space="preserve"> </w:t>
        </w:r>
        <w:r w:rsidR="0051462C" w:rsidRPr="00162C40">
          <w:rPr>
            <w:rFonts w:cs="Arial"/>
            <w:b/>
          </w:rPr>
          <w:t>Národního plánu obnovy ČR</w:t>
        </w:r>
      </w:ins>
      <w:r w:rsidRPr="00270289">
        <w:rPr>
          <w:rFonts w:cs="Arial"/>
        </w:rPr>
        <w:t xml:space="preserve">. </w:t>
      </w:r>
    </w:p>
    <w:p w14:paraId="5266F60F" w14:textId="77777777" w:rsidR="00F105E7" w:rsidRPr="00270289" w:rsidRDefault="00F105E7" w:rsidP="000B6E26">
      <w:pPr>
        <w:keepNext/>
        <w:spacing w:after="0"/>
        <w:jc w:val="both"/>
        <w:rPr>
          <w:rFonts w:cs="Arial"/>
          <w:b/>
          <w:i/>
        </w:rPr>
      </w:pPr>
      <w:r w:rsidRPr="00270289">
        <w:rPr>
          <w:rFonts w:cs="Arial"/>
          <w:b/>
          <w:i/>
        </w:rPr>
        <w:t>Orientační přehled výše podpory a</w:t>
      </w:r>
      <w:r w:rsidR="001C6A9F" w:rsidRPr="00270289">
        <w:rPr>
          <w:rFonts w:cs="Arial"/>
          <w:b/>
          <w:i/>
        </w:rPr>
        <w:t> </w:t>
      </w:r>
      <w:r w:rsidRPr="00270289">
        <w:rPr>
          <w:rFonts w:cs="Arial"/>
          <w:b/>
          <w:i/>
        </w:rPr>
        <w:t>celkových nákladů Programu (v mil. Kč):</w:t>
      </w:r>
    </w:p>
    <w:tbl>
      <w:tblPr>
        <w:tblW w:w="10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734"/>
        <w:gridCol w:w="735"/>
        <w:gridCol w:w="734"/>
        <w:gridCol w:w="735"/>
        <w:gridCol w:w="734"/>
        <w:gridCol w:w="735"/>
        <w:gridCol w:w="734"/>
        <w:gridCol w:w="735"/>
        <w:gridCol w:w="734"/>
        <w:gridCol w:w="735"/>
        <w:gridCol w:w="735"/>
        <w:gridCol w:w="987"/>
      </w:tblGrid>
      <w:tr w:rsidR="00B026F5" w:rsidRPr="00C81C86" w14:paraId="666C6F61" w14:textId="77777777" w:rsidTr="00B026F5">
        <w:trPr>
          <w:trHeight w:val="299"/>
        </w:trPr>
        <w:tc>
          <w:tcPr>
            <w:tcW w:w="1129" w:type="dxa"/>
            <w:shd w:val="clear" w:color="auto" w:fill="FFFF00"/>
            <w:noWrap/>
            <w:vAlign w:val="center"/>
            <w:hideMark/>
          </w:tcPr>
          <w:p w14:paraId="52FA7A96" w14:textId="77777777" w:rsidR="00B026F5" w:rsidRPr="00C81C86" w:rsidRDefault="00B026F5" w:rsidP="003D2E10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rok</w:t>
            </w:r>
          </w:p>
        </w:tc>
        <w:tc>
          <w:tcPr>
            <w:tcW w:w="734" w:type="dxa"/>
            <w:shd w:val="clear" w:color="auto" w:fill="FFFF00"/>
            <w:noWrap/>
            <w:vAlign w:val="bottom"/>
            <w:hideMark/>
          </w:tcPr>
          <w:p w14:paraId="6E3D9DDD" w14:textId="77777777" w:rsidR="00B026F5" w:rsidRPr="00C81C86" w:rsidRDefault="00B026F5" w:rsidP="003D2E10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2020</w:t>
            </w:r>
          </w:p>
        </w:tc>
        <w:tc>
          <w:tcPr>
            <w:tcW w:w="735" w:type="dxa"/>
            <w:shd w:val="clear" w:color="auto" w:fill="FFFF00"/>
            <w:noWrap/>
            <w:vAlign w:val="bottom"/>
            <w:hideMark/>
          </w:tcPr>
          <w:p w14:paraId="4CDE0B2A" w14:textId="77777777" w:rsidR="00B026F5" w:rsidRPr="00C81C86" w:rsidRDefault="00B026F5" w:rsidP="003D2E10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2021</w:t>
            </w:r>
          </w:p>
        </w:tc>
        <w:tc>
          <w:tcPr>
            <w:tcW w:w="734" w:type="dxa"/>
            <w:shd w:val="clear" w:color="auto" w:fill="FFFF00"/>
            <w:noWrap/>
            <w:vAlign w:val="bottom"/>
            <w:hideMark/>
          </w:tcPr>
          <w:p w14:paraId="7D5F290A" w14:textId="77777777" w:rsidR="00B026F5" w:rsidRPr="00C81C86" w:rsidRDefault="00B026F5" w:rsidP="003D2E10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2022</w:t>
            </w:r>
          </w:p>
        </w:tc>
        <w:tc>
          <w:tcPr>
            <w:tcW w:w="735" w:type="dxa"/>
            <w:shd w:val="clear" w:color="auto" w:fill="FFFF00"/>
            <w:noWrap/>
            <w:vAlign w:val="bottom"/>
            <w:hideMark/>
          </w:tcPr>
          <w:p w14:paraId="46B65C38" w14:textId="77777777" w:rsidR="00B026F5" w:rsidRPr="00C81C86" w:rsidRDefault="00B026F5" w:rsidP="003D2E10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2023</w:t>
            </w:r>
          </w:p>
        </w:tc>
        <w:tc>
          <w:tcPr>
            <w:tcW w:w="734" w:type="dxa"/>
            <w:shd w:val="clear" w:color="auto" w:fill="FFFF00"/>
            <w:noWrap/>
            <w:vAlign w:val="bottom"/>
            <w:hideMark/>
          </w:tcPr>
          <w:p w14:paraId="5CFCA649" w14:textId="77777777" w:rsidR="00B026F5" w:rsidRPr="00C81C86" w:rsidRDefault="00B026F5" w:rsidP="003D2E10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2024</w:t>
            </w:r>
          </w:p>
        </w:tc>
        <w:tc>
          <w:tcPr>
            <w:tcW w:w="735" w:type="dxa"/>
            <w:shd w:val="clear" w:color="auto" w:fill="FFFF00"/>
            <w:noWrap/>
            <w:vAlign w:val="bottom"/>
            <w:hideMark/>
          </w:tcPr>
          <w:p w14:paraId="63842578" w14:textId="77777777" w:rsidR="00B026F5" w:rsidRPr="00C81C86" w:rsidRDefault="00B026F5" w:rsidP="003D2E10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2025</w:t>
            </w:r>
          </w:p>
        </w:tc>
        <w:tc>
          <w:tcPr>
            <w:tcW w:w="734" w:type="dxa"/>
            <w:shd w:val="clear" w:color="auto" w:fill="FFFF00"/>
            <w:noWrap/>
            <w:vAlign w:val="bottom"/>
            <w:hideMark/>
          </w:tcPr>
          <w:p w14:paraId="5F9E5C76" w14:textId="77777777" w:rsidR="00B026F5" w:rsidRPr="00C81C86" w:rsidRDefault="00B026F5" w:rsidP="003D2E10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2026</w:t>
            </w:r>
          </w:p>
        </w:tc>
        <w:tc>
          <w:tcPr>
            <w:tcW w:w="735" w:type="dxa"/>
            <w:shd w:val="clear" w:color="auto" w:fill="FFFF00"/>
            <w:noWrap/>
            <w:vAlign w:val="bottom"/>
            <w:hideMark/>
          </w:tcPr>
          <w:p w14:paraId="594DFBF9" w14:textId="77777777" w:rsidR="00B026F5" w:rsidRPr="00C81C86" w:rsidRDefault="00B026F5" w:rsidP="003D2E10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2027</w:t>
            </w:r>
          </w:p>
        </w:tc>
        <w:tc>
          <w:tcPr>
            <w:tcW w:w="734" w:type="dxa"/>
            <w:shd w:val="clear" w:color="auto" w:fill="FFFF00"/>
          </w:tcPr>
          <w:p w14:paraId="472D684D" w14:textId="3EE02E91" w:rsidR="00B026F5" w:rsidRPr="0081339B" w:rsidRDefault="00B026F5" w:rsidP="003D2E10">
            <w:pPr>
              <w:spacing w:after="0"/>
              <w:jc w:val="right"/>
              <w:rPr>
                <w:rFonts w:eastAsia="Times New Roman"/>
                <w:bCs/>
                <w:color w:val="000000"/>
                <w:lang w:eastAsia="cs-CZ"/>
              </w:rPr>
            </w:pPr>
            <w:ins w:id="197" w:author="Kulík Jan" w:date="2025-01-03T11:09:00Z">
              <w:r w:rsidRPr="0081339B">
                <w:rPr>
                  <w:rFonts w:eastAsia="Times New Roman"/>
                  <w:bCs/>
                  <w:color w:val="000000"/>
                  <w:lang w:eastAsia="cs-CZ"/>
                </w:rPr>
                <w:t>2028</w:t>
              </w:r>
            </w:ins>
          </w:p>
        </w:tc>
        <w:tc>
          <w:tcPr>
            <w:tcW w:w="735" w:type="dxa"/>
            <w:shd w:val="clear" w:color="auto" w:fill="FFFF00"/>
          </w:tcPr>
          <w:p w14:paraId="6592393D" w14:textId="3EE87FFA" w:rsidR="00B026F5" w:rsidRPr="0081339B" w:rsidRDefault="00B026F5" w:rsidP="003D2E10">
            <w:pPr>
              <w:spacing w:after="0"/>
              <w:jc w:val="right"/>
              <w:rPr>
                <w:rFonts w:eastAsia="Times New Roman"/>
                <w:bCs/>
                <w:color w:val="000000"/>
                <w:lang w:eastAsia="cs-CZ"/>
              </w:rPr>
            </w:pPr>
            <w:ins w:id="198" w:author="Kulík Jan" w:date="2025-01-03T11:09:00Z">
              <w:r w:rsidRPr="0081339B">
                <w:rPr>
                  <w:rFonts w:eastAsia="Times New Roman"/>
                  <w:bCs/>
                  <w:color w:val="000000"/>
                  <w:lang w:eastAsia="cs-CZ"/>
                </w:rPr>
                <w:t>2029</w:t>
              </w:r>
            </w:ins>
          </w:p>
        </w:tc>
        <w:tc>
          <w:tcPr>
            <w:tcW w:w="735" w:type="dxa"/>
            <w:shd w:val="clear" w:color="auto" w:fill="FFFF00"/>
          </w:tcPr>
          <w:p w14:paraId="708C14C7" w14:textId="0A5B392F" w:rsidR="00B026F5" w:rsidRPr="0081339B" w:rsidRDefault="00B026F5" w:rsidP="003D2E10">
            <w:pPr>
              <w:spacing w:after="0"/>
              <w:jc w:val="right"/>
              <w:rPr>
                <w:rFonts w:eastAsia="Times New Roman"/>
                <w:bCs/>
                <w:color w:val="000000"/>
                <w:lang w:eastAsia="cs-CZ"/>
              </w:rPr>
            </w:pPr>
            <w:ins w:id="199" w:author="Kulík Jan" w:date="2025-01-03T11:09:00Z">
              <w:r w:rsidRPr="0081339B">
                <w:rPr>
                  <w:rFonts w:eastAsia="Times New Roman"/>
                  <w:bCs/>
                  <w:color w:val="000000"/>
                  <w:lang w:eastAsia="cs-CZ"/>
                </w:rPr>
                <w:t>2030</w:t>
              </w:r>
            </w:ins>
          </w:p>
        </w:tc>
        <w:tc>
          <w:tcPr>
            <w:tcW w:w="987" w:type="dxa"/>
            <w:shd w:val="clear" w:color="auto" w:fill="FFFF00"/>
            <w:noWrap/>
            <w:vAlign w:val="center"/>
            <w:hideMark/>
          </w:tcPr>
          <w:p w14:paraId="1FC868E2" w14:textId="698D65ED" w:rsidR="00B026F5" w:rsidRPr="00C81C86" w:rsidRDefault="00B026F5" w:rsidP="003D2E10">
            <w:pPr>
              <w:spacing w:after="0"/>
              <w:jc w:val="right"/>
              <w:rPr>
                <w:rFonts w:eastAsia="Times New Roman"/>
                <w:b/>
                <w:color w:val="000000"/>
                <w:lang w:eastAsia="cs-CZ"/>
              </w:rPr>
            </w:pPr>
            <w:r w:rsidRPr="00C81C86">
              <w:rPr>
                <w:rFonts w:eastAsia="Times New Roman"/>
                <w:b/>
                <w:color w:val="000000"/>
                <w:lang w:eastAsia="cs-CZ"/>
              </w:rPr>
              <w:t>celkem</w:t>
            </w:r>
          </w:p>
        </w:tc>
      </w:tr>
      <w:tr w:rsidR="00B026F5" w:rsidRPr="00C81C86" w14:paraId="2B8805EC" w14:textId="77777777" w:rsidTr="00D6212D">
        <w:trPr>
          <w:trHeight w:val="299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68F9CECD" w14:textId="4955D58E" w:rsidR="00B026F5" w:rsidRPr="00C81C86" w:rsidRDefault="00B026F5" w:rsidP="003D2E10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podpora</w:t>
            </w:r>
          </w:p>
        </w:tc>
        <w:tc>
          <w:tcPr>
            <w:tcW w:w="734" w:type="dxa"/>
            <w:shd w:val="clear" w:color="auto" w:fill="auto"/>
            <w:noWrap/>
            <w:vAlign w:val="center"/>
          </w:tcPr>
          <w:p w14:paraId="527F8442" w14:textId="6F4ABA8D" w:rsidR="00B026F5" w:rsidRPr="003D2E10" w:rsidRDefault="00B026F5" w:rsidP="00D6212D">
            <w:pPr>
              <w:spacing w:after="0"/>
              <w:jc w:val="right"/>
              <w:rPr>
                <w:bCs/>
                <w:color w:val="000000"/>
                <w:sz w:val="24"/>
                <w:szCs w:val="24"/>
                <w:lang w:eastAsia="cs-CZ"/>
              </w:rPr>
            </w:pPr>
            <w:del w:id="200" w:author="Kulík Jan" w:date="2025-01-06T16:12:00Z">
              <w:r w:rsidRPr="003D2E10" w:rsidDel="003B0436">
                <w:rPr>
                  <w:bCs/>
                  <w:color w:val="000000"/>
                </w:rPr>
                <w:delText>515</w:delText>
              </w:r>
            </w:del>
            <w:ins w:id="201" w:author="Kulík Jan" w:date="2025-01-06T16:12:00Z">
              <w:r w:rsidR="003B0436">
                <w:rPr>
                  <w:bCs/>
                  <w:color w:val="000000"/>
                </w:rPr>
                <w:t>759</w:t>
              </w:r>
            </w:ins>
          </w:p>
        </w:tc>
        <w:tc>
          <w:tcPr>
            <w:tcW w:w="735" w:type="dxa"/>
            <w:shd w:val="clear" w:color="auto" w:fill="auto"/>
            <w:noWrap/>
            <w:vAlign w:val="center"/>
          </w:tcPr>
          <w:p w14:paraId="0101C680" w14:textId="40CF5DD3" w:rsidR="00B026F5" w:rsidRPr="003D2E10" w:rsidRDefault="00B026F5" w:rsidP="00D6212D">
            <w:pPr>
              <w:spacing w:after="0"/>
              <w:jc w:val="right"/>
              <w:rPr>
                <w:bCs/>
                <w:color w:val="000000"/>
              </w:rPr>
            </w:pPr>
            <w:del w:id="202" w:author="Kulík Jan" w:date="2025-01-06T16:14:00Z">
              <w:r w:rsidRPr="003D2E10" w:rsidDel="00D6212D">
                <w:rPr>
                  <w:bCs/>
                  <w:color w:val="000000"/>
                </w:rPr>
                <w:delText>1 095</w:delText>
              </w:r>
            </w:del>
            <w:ins w:id="203" w:author="Kulík Jan" w:date="2025-01-06T16:14:00Z">
              <w:r w:rsidR="00D6212D">
                <w:rPr>
                  <w:bCs/>
                  <w:color w:val="000000"/>
                </w:rPr>
                <w:t>1 655</w:t>
              </w:r>
            </w:ins>
          </w:p>
        </w:tc>
        <w:tc>
          <w:tcPr>
            <w:tcW w:w="734" w:type="dxa"/>
            <w:shd w:val="clear" w:color="auto" w:fill="auto"/>
            <w:noWrap/>
            <w:vAlign w:val="center"/>
          </w:tcPr>
          <w:p w14:paraId="3C28CCE7" w14:textId="12B92AE7" w:rsidR="00B026F5" w:rsidRPr="003D2E10" w:rsidRDefault="00B026F5" w:rsidP="00D6212D">
            <w:pPr>
              <w:spacing w:after="0"/>
              <w:jc w:val="right"/>
              <w:rPr>
                <w:bCs/>
                <w:color w:val="000000"/>
              </w:rPr>
            </w:pPr>
            <w:del w:id="204" w:author="Kulík Jan" w:date="2025-01-06T16:14:00Z">
              <w:r w:rsidRPr="003D2E10" w:rsidDel="00D6212D">
                <w:rPr>
                  <w:bCs/>
                  <w:color w:val="000000"/>
                </w:rPr>
                <w:delText>1 605</w:delText>
              </w:r>
            </w:del>
            <w:ins w:id="205" w:author="Kulík Jan" w:date="2025-01-06T16:14:00Z">
              <w:r w:rsidR="00D6212D">
                <w:rPr>
                  <w:bCs/>
                  <w:color w:val="000000"/>
                </w:rPr>
                <w:t>1 710</w:t>
              </w:r>
            </w:ins>
          </w:p>
        </w:tc>
        <w:tc>
          <w:tcPr>
            <w:tcW w:w="735" w:type="dxa"/>
            <w:shd w:val="clear" w:color="auto" w:fill="auto"/>
            <w:noWrap/>
            <w:vAlign w:val="center"/>
          </w:tcPr>
          <w:p w14:paraId="0449A0CD" w14:textId="6AF82104" w:rsidR="00B026F5" w:rsidRPr="003D2E10" w:rsidRDefault="00B026F5" w:rsidP="00D6212D">
            <w:pPr>
              <w:spacing w:after="0"/>
              <w:jc w:val="right"/>
              <w:rPr>
                <w:bCs/>
                <w:color w:val="000000"/>
              </w:rPr>
            </w:pPr>
            <w:del w:id="206" w:author="Kulík Jan" w:date="2025-01-06T16:14:00Z">
              <w:r w:rsidRPr="003D2E10" w:rsidDel="00D6212D">
                <w:rPr>
                  <w:bCs/>
                  <w:color w:val="000000"/>
                </w:rPr>
                <w:delText>1 900</w:delText>
              </w:r>
            </w:del>
            <w:ins w:id="207" w:author="Kulík Jan" w:date="2025-01-06T16:14:00Z">
              <w:r w:rsidR="00D6212D">
                <w:rPr>
                  <w:bCs/>
                  <w:color w:val="000000"/>
                </w:rPr>
                <w:t>1 908</w:t>
              </w:r>
            </w:ins>
          </w:p>
        </w:tc>
        <w:tc>
          <w:tcPr>
            <w:tcW w:w="734" w:type="dxa"/>
            <w:shd w:val="clear" w:color="auto" w:fill="auto"/>
            <w:noWrap/>
            <w:vAlign w:val="center"/>
          </w:tcPr>
          <w:p w14:paraId="17AA801D" w14:textId="45FE466B" w:rsidR="00B026F5" w:rsidRPr="003D2E10" w:rsidRDefault="00B026F5" w:rsidP="00C272FF">
            <w:pPr>
              <w:spacing w:after="0"/>
              <w:jc w:val="right"/>
              <w:rPr>
                <w:bCs/>
                <w:color w:val="000000"/>
              </w:rPr>
            </w:pPr>
            <w:del w:id="208" w:author="Kulík Jan" w:date="2025-01-06T16:15:00Z">
              <w:r w:rsidRPr="003D2E10" w:rsidDel="00D6212D">
                <w:rPr>
                  <w:bCs/>
                  <w:color w:val="000000"/>
                </w:rPr>
                <w:delText>1 950</w:delText>
              </w:r>
            </w:del>
            <w:ins w:id="209" w:author="Kulík Jan" w:date="2025-01-06T16:15:00Z">
              <w:r w:rsidR="00D6212D">
                <w:rPr>
                  <w:bCs/>
                  <w:color w:val="000000"/>
                </w:rPr>
                <w:t>2 179</w:t>
              </w:r>
            </w:ins>
          </w:p>
        </w:tc>
        <w:tc>
          <w:tcPr>
            <w:tcW w:w="735" w:type="dxa"/>
            <w:shd w:val="clear" w:color="auto" w:fill="auto"/>
            <w:noWrap/>
            <w:vAlign w:val="center"/>
          </w:tcPr>
          <w:p w14:paraId="03018F63" w14:textId="1F4738C9" w:rsidR="00B026F5" w:rsidRPr="003D2E10" w:rsidRDefault="00B026F5">
            <w:pPr>
              <w:spacing w:after="0"/>
              <w:jc w:val="right"/>
              <w:rPr>
                <w:bCs/>
                <w:color w:val="000000"/>
              </w:rPr>
            </w:pPr>
            <w:del w:id="210" w:author="Kulík Jan" w:date="2025-01-06T16:15:00Z">
              <w:r w:rsidRPr="003D2E10" w:rsidDel="00D6212D">
                <w:rPr>
                  <w:bCs/>
                  <w:color w:val="000000"/>
                </w:rPr>
                <w:delText>1 435</w:delText>
              </w:r>
            </w:del>
            <w:ins w:id="211" w:author="Kulík Jan" w:date="2025-01-06T16:15:00Z">
              <w:r w:rsidR="00D6212D">
                <w:rPr>
                  <w:bCs/>
                  <w:color w:val="000000"/>
                </w:rPr>
                <w:t>1 933</w:t>
              </w:r>
            </w:ins>
          </w:p>
        </w:tc>
        <w:tc>
          <w:tcPr>
            <w:tcW w:w="734" w:type="dxa"/>
            <w:shd w:val="clear" w:color="auto" w:fill="auto"/>
            <w:noWrap/>
            <w:vAlign w:val="center"/>
          </w:tcPr>
          <w:p w14:paraId="6DE67AF1" w14:textId="680EC989" w:rsidR="00B026F5" w:rsidRPr="003D2E10" w:rsidRDefault="00B026F5">
            <w:pPr>
              <w:spacing w:after="0"/>
              <w:jc w:val="right"/>
              <w:rPr>
                <w:bCs/>
                <w:color w:val="000000"/>
              </w:rPr>
            </w:pPr>
            <w:del w:id="212" w:author="Kulík Jan" w:date="2025-01-06T16:15:00Z">
              <w:r w:rsidRPr="003D2E10" w:rsidDel="00D6212D">
                <w:rPr>
                  <w:bCs/>
                  <w:color w:val="000000"/>
                </w:rPr>
                <w:delText>855</w:delText>
              </w:r>
            </w:del>
            <w:ins w:id="213" w:author="Kulík Jan" w:date="2025-01-06T16:15:00Z">
              <w:r w:rsidR="00D6212D">
                <w:rPr>
                  <w:bCs/>
                  <w:color w:val="000000"/>
                </w:rPr>
                <w:t xml:space="preserve">1 </w:t>
              </w:r>
            </w:ins>
            <w:ins w:id="214" w:author="Kulík Jan" w:date="2025-01-08T16:02:00Z">
              <w:r w:rsidR="00E66DEE">
                <w:rPr>
                  <w:bCs/>
                  <w:color w:val="000000"/>
                </w:rPr>
                <w:t>5</w:t>
              </w:r>
            </w:ins>
            <w:ins w:id="215" w:author="Kulík Jan" w:date="2025-01-06T16:15:00Z">
              <w:r w:rsidR="00D6212D">
                <w:rPr>
                  <w:bCs/>
                  <w:color w:val="000000"/>
                </w:rPr>
                <w:t>40</w:t>
              </w:r>
            </w:ins>
          </w:p>
        </w:tc>
        <w:tc>
          <w:tcPr>
            <w:tcW w:w="735" w:type="dxa"/>
            <w:shd w:val="clear" w:color="auto" w:fill="auto"/>
            <w:noWrap/>
            <w:vAlign w:val="center"/>
          </w:tcPr>
          <w:p w14:paraId="3E074F50" w14:textId="03FDEE8F" w:rsidR="00B026F5" w:rsidRPr="003D2E10" w:rsidRDefault="00B026F5">
            <w:pPr>
              <w:spacing w:after="0"/>
              <w:jc w:val="right"/>
              <w:rPr>
                <w:bCs/>
                <w:color w:val="000000"/>
              </w:rPr>
            </w:pPr>
            <w:del w:id="216" w:author="Kulík Jan" w:date="2025-01-06T16:15:00Z">
              <w:r w:rsidRPr="003D2E10" w:rsidDel="00D6212D">
                <w:rPr>
                  <w:bCs/>
                  <w:color w:val="000000"/>
                </w:rPr>
                <w:delText>345</w:delText>
              </w:r>
            </w:del>
            <w:ins w:id="217" w:author="Kulík Jan" w:date="2025-01-06T16:15:00Z">
              <w:r w:rsidR="00D6212D">
                <w:rPr>
                  <w:bCs/>
                  <w:color w:val="000000"/>
                </w:rPr>
                <w:t xml:space="preserve">1 </w:t>
              </w:r>
            </w:ins>
            <w:ins w:id="218" w:author="Kulík Jan" w:date="2025-01-08T16:02:00Z">
              <w:r w:rsidR="00E66DEE">
                <w:rPr>
                  <w:bCs/>
                  <w:color w:val="000000"/>
                </w:rPr>
                <w:t>5</w:t>
              </w:r>
            </w:ins>
            <w:ins w:id="219" w:author="Kulík Jan" w:date="2025-01-06T16:15:00Z">
              <w:r w:rsidR="00D6212D">
                <w:rPr>
                  <w:bCs/>
                  <w:color w:val="000000"/>
                </w:rPr>
                <w:t>91</w:t>
              </w:r>
            </w:ins>
          </w:p>
        </w:tc>
        <w:tc>
          <w:tcPr>
            <w:tcW w:w="734" w:type="dxa"/>
            <w:vAlign w:val="center"/>
          </w:tcPr>
          <w:p w14:paraId="12289C3D" w14:textId="50509BFA" w:rsidR="00B026F5" w:rsidRPr="00D6212D" w:rsidRDefault="00D6212D">
            <w:pPr>
              <w:spacing w:after="0"/>
              <w:jc w:val="right"/>
              <w:rPr>
                <w:ins w:id="220" w:author="Kulík Jan" w:date="2025-01-03T11:09:00Z"/>
                <w:color w:val="000000"/>
              </w:rPr>
            </w:pPr>
            <w:ins w:id="221" w:author="Kulík Jan" w:date="2025-01-06T16:15:00Z">
              <w:r w:rsidRPr="00D6212D">
                <w:rPr>
                  <w:color w:val="000000"/>
                </w:rPr>
                <w:t>1 700</w:t>
              </w:r>
            </w:ins>
          </w:p>
        </w:tc>
        <w:tc>
          <w:tcPr>
            <w:tcW w:w="735" w:type="dxa"/>
            <w:vAlign w:val="center"/>
          </w:tcPr>
          <w:p w14:paraId="70A79869" w14:textId="325FBAB7" w:rsidR="00B026F5" w:rsidRPr="00D6212D" w:rsidRDefault="00D6212D">
            <w:pPr>
              <w:spacing w:after="0"/>
              <w:jc w:val="right"/>
              <w:rPr>
                <w:ins w:id="222" w:author="Kulík Jan" w:date="2025-01-03T11:09:00Z"/>
                <w:color w:val="000000"/>
              </w:rPr>
            </w:pPr>
            <w:ins w:id="223" w:author="Kulík Jan" w:date="2025-01-06T16:15:00Z">
              <w:r w:rsidRPr="00D6212D">
                <w:rPr>
                  <w:color w:val="000000"/>
                </w:rPr>
                <w:t xml:space="preserve">1 </w:t>
              </w:r>
            </w:ins>
            <w:ins w:id="224" w:author="Kulík Jan" w:date="2025-01-08T16:02:00Z">
              <w:r w:rsidR="00E66DEE">
                <w:rPr>
                  <w:color w:val="000000"/>
                </w:rPr>
                <w:t>5</w:t>
              </w:r>
            </w:ins>
            <w:ins w:id="225" w:author="Kulík Jan" w:date="2025-01-06T16:15:00Z">
              <w:r w:rsidRPr="00D6212D">
                <w:rPr>
                  <w:color w:val="000000"/>
                </w:rPr>
                <w:t>00</w:t>
              </w:r>
            </w:ins>
          </w:p>
        </w:tc>
        <w:tc>
          <w:tcPr>
            <w:tcW w:w="735" w:type="dxa"/>
            <w:vAlign w:val="center"/>
          </w:tcPr>
          <w:p w14:paraId="0957BAC9" w14:textId="5943CBBF" w:rsidR="00B026F5" w:rsidRPr="00D6212D" w:rsidRDefault="00E66DEE">
            <w:pPr>
              <w:spacing w:after="0"/>
              <w:jc w:val="right"/>
              <w:rPr>
                <w:ins w:id="226" w:author="Kulík Jan" w:date="2025-01-03T11:09:00Z"/>
                <w:color w:val="000000"/>
              </w:rPr>
            </w:pPr>
            <w:ins w:id="227" w:author="Kulík Jan" w:date="2025-01-08T16:02:00Z">
              <w:r>
                <w:rPr>
                  <w:color w:val="000000"/>
                </w:rPr>
                <w:t>9</w:t>
              </w:r>
            </w:ins>
            <w:ins w:id="228" w:author="Kulík Jan" w:date="2025-01-06T16:16:00Z">
              <w:r w:rsidR="00D6212D" w:rsidRPr="00D6212D">
                <w:rPr>
                  <w:color w:val="000000"/>
                </w:rPr>
                <w:t>00</w:t>
              </w:r>
            </w:ins>
          </w:p>
        </w:tc>
        <w:tc>
          <w:tcPr>
            <w:tcW w:w="987" w:type="dxa"/>
            <w:shd w:val="clear" w:color="auto" w:fill="auto"/>
            <w:noWrap/>
            <w:vAlign w:val="center"/>
          </w:tcPr>
          <w:p w14:paraId="397A7FDD" w14:textId="2ED9153D" w:rsidR="00B026F5" w:rsidRDefault="00B026F5">
            <w:pPr>
              <w:spacing w:after="0"/>
              <w:jc w:val="right"/>
              <w:rPr>
                <w:b/>
                <w:bCs/>
                <w:color w:val="000000"/>
              </w:rPr>
            </w:pPr>
            <w:del w:id="229" w:author="Kulík Jan" w:date="2025-01-06T16:16:00Z">
              <w:r w:rsidDel="00D6212D">
                <w:rPr>
                  <w:b/>
                  <w:bCs/>
                  <w:color w:val="000000"/>
                </w:rPr>
                <w:delText>9 700</w:delText>
              </w:r>
            </w:del>
            <w:ins w:id="230" w:author="Kulík Jan" w:date="2025-01-06T16:16:00Z">
              <w:r w:rsidR="00D6212D">
                <w:rPr>
                  <w:b/>
                  <w:bCs/>
                  <w:color w:val="000000"/>
                </w:rPr>
                <w:t>17 375</w:t>
              </w:r>
            </w:ins>
          </w:p>
        </w:tc>
      </w:tr>
      <w:tr w:rsidR="00B026F5" w:rsidRPr="00C81C86" w14:paraId="2770C785" w14:textId="77777777" w:rsidTr="00D6212D">
        <w:trPr>
          <w:trHeight w:val="299"/>
        </w:trPr>
        <w:tc>
          <w:tcPr>
            <w:tcW w:w="1129" w:type="dxa"/>
            <w:shd w:val="clear" w:color="auto" w:fill="auto"/>
            <w:noWrap/>
            <w:vAlign w:val="center"/>
          </w:tcPr>
          <w:p w14:paraId="1C57F0E6" w14:textId="27A768F4" w:rsidR="00B026F5" w:rsidRPr="00C81C86" w:rsidRDefault="00D6212D" w:rsidP="003D2E10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c</w:t>
            </w:r>
            <w:r w:rsidRPr="00C81C86">
              <w:rPr>
                <w:rFonts w:eastAsia="Times New Roman"/>
                <w:color w:val="000000"/>
                <w:lang w:eastAsia="cs-CZ"/>
              </w:rPr>
              <w:t>elk</w:t>
            </w:r>
            <w:r>
              <w:rPr>
                <w:rFonts w:eastAsia="Times New Roman"/>
                <w:color w:val="000000"/>
                <w:lang w:eastAsia="cs-CZ"/>
              </w:rPr>
              <w:t>ové výdaje</w:t>
            </w:r>
          </w:p>
        </w:tc>
        <w:tc>
          <w:tcPr>
            <w:tcW w:w="734" w:type="dxa"/>
            <w:shd w:val="clear" w:color="auto" w:fill="auto"/>
            <w:noWrap/>
            <w:vAlign w:val="center"/>
          </w:tcPr>
          <w:p w14:paraId="74C169F0" w14:textId="494D106B" w:rsidR="00B026F5" w:rsidRPr="003D2E10" w:rsidRDefault="00B026F5" w:rsidP="00D6212D">
            <w:pPr>
              <w:spacing w:after="0"/>
              <w:jc w:val="right"/>
              <w:rPr>
                <w:bCs/>
                <w:color w:val="000000"/>
                <w:sz w:val="24"/>
                <w:szCs w:val="24"/>
                <w:lang w:eastAsia="cs-CZ"/>
              </w:rPr>
            </w:pPr>
            <w:del w:id="231" w:author="Kulík Jan" w:date="2025-01-06T16:16:00Z">
              <w:r w:rsidDel="00D6212D">
                <w:rPr>
                  <w:bCs/>
                  <w:color w:val="000000"/>
                </w:rPr>
                <w:delText>792</w:delText>
              </w:r>
            </w:del>
            <w:ins w:id="232" w:author="Kulík Jan" w:date="2025-01-06T16:16:00Z">
              <w:r w:rsidR="00D6212D">
                <w:rPr>
                  <w:bCs/>
                  <w:color w:val="000000"/>
                </w:rPr>
                <w:t>1 179</w:t>
              </w:r>
            </w:ins>
          </w:p>
        </w:tc>
        <w:tc>
          <w:tcPr>
            <w:tcW w:w="735" w:type="dxa"/>
            <w:shd w:val="clear" w:color="auto" w:fill="auto"/>
            <w:noWrap/>
            <w:vAlign w:val="center"/>
          </w:tcPr>
          <w:p w14:paraId="3B0A19D8" w14:textId="45E8278B" w:rsidR="00B026F5" w:rsidRPr="003D2E10" w:rsidRDefault="00B026F5" w:rsidP="00D6212D">
            <w:pPr>
              <w:spacing w:after="0"/>
              <w:jc w:val="right"/>
              <w:rPr>
                <w:bCs/>
                <w:color w:val="000000"/>
              </w:rPr>
            </w:pPr>
            <w:del w:id="233" w:author="Kulík Jan" w:date="2025-01-06T16:16:00Z">
              <w:r w:rsidDel="00D6212D">
                <w:rPr>
                  <w:bCs/>
                  <w:color w:val="000000"/>
                </w:rPr>
                <w:delText>1 685</w:delText>
              </w:r>
            </w:del>
            <w:ins w:id="234" w:author="Kulík Jan" w:date="2025-01-06T16:16:00Z">
              <w:r w:rsidR="00D6212D">
                <w:rPr>
                  <w:bCs/>
                  <w:color w:val="000000"/>
                </w:rPr>
                <w:t>2 573</w:t>
              </w:r>
            </w:ins>
          </w:p>
        </w:tc>
        <w:tc>
          <w:tcPr>
            <w:tcW w:w="734" w:type="dxa"/>
            <w:shd w:val="clear" w:color="auto" w:fill="auto"/>
            <w:noWrap/>
            <w:vAlign w:val="center"/>
          </w:tcPr>
          <w:p w14:paraId="0D8E3E7A" w14:textId="59BD6B31" w:rsidR="00B026F5" w:rsidRPr="003D2E10" w:rsidRDefault="00B026F5" w:rsidP="00D6212D">
            <w:pPr>
              <w:spacing w:after="0"/>
              <w:jc w:val="right"/>
              <w:rPr>
                <w:bCs/>
                <w:color w:val="000000"/>
              </w:rPr>
            </w:pPr>
            <w:del w:id="235" w:author="Kulík Jan" w:date="2025-01-06T16:16:00Z">
              <w:r w:rsidDel="00D6212D">
                <w:rPr>
                  <w:bCs/>
                  <w:color w:val="000000"/>
                </w:rPr>
                <w:delText>2 469</w:delText>
              </w:r>
            </w:del>
            <w:ins w:id="236" w:author="Kulík Jan" w:date="2025-01-06T16:16:00Z">
              <w:r w:rsidR="00D6212D">
                <w:rPr>
                  <w:bCs/>
                  <w:color w:val="000000"/>
                </w:rPr>
                <w:t>2 679</w:t>
              </w:r>
            </w:ins>
          </w:p>
        </w:tc>
        <w:tc>
          <w:tcPr>
            <w:tcW w:w="735" w:type="dxa"/>
            <w:shd w:val="clear" w:color="auto" w:fill="auto"/>
            <w:noWrap/>
            <w:vAlign w:val="center"/>
          </w:tcPr>
          <w:p w14:paraId="24FF7AFB" w14:textId="1C2C1F96" w:rsidR="00B026F5" w:rsidRPr="003D2E10" w:rsidRDefault="00B026F5" w:rsidP="00D6212D">
            <w:pPr>
              <w:spacing w:after="0"/>
              <w:jc w:val="right"/>
              <w:rPr>
                <w:bCs/>
                <w:color w:val="000000"/>
              </w:rPr>
            </w:pPr>
            <w:del w:id="237" w:author="Kulík Jan" w:date="2025-01-06T16:16:00Z">
              <w:r w:rsidDel="00D6212D">
                <w:rPr>
                  <w:bCs/>
                  <w:color w:val="000000"/>
                </w:rPr>
                <w:delText>2 923</w:delText>
              </w:r>
            </w:del>
            <w:ins w:id="238" w:author="Kulík Jan" w:date="2025-01-06T16:16:00Z">
              <w:r w:rsidR="00D6212D">
                <w:rPr>
                  <w:bCs/>
                  <w:color w:val="000000"/>
                </w:rPr>
                <w:t>2 988</w:t>
              </w:r>
            </w:ins>
          </w:p>
        </w:tc>
        <w:tc>
          <w:tcPr>
            <w:tcW w:w="734" w:type="dxa"/>
            <w:shd w:val="clear" w:color="auto" w:fill="auto"/>
            <w:noWrap/>
            <w:vAlign w:val="center"/>
          </w:tcPr>
          <w:p w14:paraId="781DAC8C" w14:textId="7E57EFF5" w:rsidR="00B026F5" w:rsidRPr="003D2E10" w:rsidRDefault="00B026F5" w:rsidP="00C272FF">
            <w:pPr>
              <w:spacing w:after="0"/>
              <w:jc w:val="right"/>
              <w:rPr>
                <w:bCs/>
                <w:color w:val="000000"/>
              </w:rPr>
            </w:pPr>
            <w:del w:id="239" w:author="Kulík Jan" w:date="2025-01-06T16:16:00Z">
              <w:r w:rsidDel="00D6212D">
                <w:rPr>
                  <w:bCs/>
                  <w:color w:val="000000"/>
                </w:rPr>
                <w:delText>3 000</w:delText>
              </w:r>
            </w:del>
            <w:ins w:id="240" w:author="Kulík Jan" w:date="2025-01-06T16:16:00Z">
              <w:r w:rsidR="00D6212D">
                <w:rPr>
                  <w:bCs/>
                  <w:color w:val="000000"/>
                </w:rPr>
                <w:t>3 313</w:t>
              </w:r>
            </w:ins>
          </w:p>
        </w:tc>
        <w:tc>
          <w:tcPr>
            <w:tcW w:w="735" w:type="dxa"/>
            <w:shd w:val="clear" w:color="auto" w:fill="auto"/>
            <w:noWrap/>
            <w:vAlign w:val="center"/>
          </w:tcPr>
          <w:p w14:paraId="25716DFF" w14:textId="2CFA67F6" w:rsidR="00B026F5" w:rsidRPr="003D2E10" w:rsidRDefault="00B026F5">
            <w:pPr>
              <w:spacing w:after="0"/>
              <w:jc w:val="right"/>
              <w:rPr>
                <w:bCs/>
                <w:color w:val="000000"/>
              </w:rPr>
            </w:pPr>
            <w:del w:id="241" w:author="Kulík Jan" w:date="2025-01-06T16:16:00Z">
              <w:r w:rsidDel="00D6212D">
                <w:rPr>
                  <w:bCs/>
                  <w:color w:val="000000"/>
                </w:rPr>
                <w:delText>2 208</w:delText>
              </w:r>
            </w:del>
            <w:ins w:id="242" w:author="Kulík Jan" w:date="2025-01-06T16:16:00Z">
              <w:r w:rsidR="00D6212D">
                <w:rPr>
                  <w:bCs/>
                  <w:color w:val="000000"/>
                </w:rPr>
                <w:t>2 940</w:t>
              </w:r>
            </w:ins>
          </w:p>
        </w:tc>
        <w:tc>
          <w:tcPr>
            <w:tcW w:w="734" w:type="dxa"/>
            <w:shd w:val="clear" w:color="auto" w:fill="auto"/>
            <w:noWrap/>
            <w:vAlign w:val="center"/>
          </w:tcPr>
          <w:p w14:paraId="0B95A249" w14:textId="73DF3472" w:rsidR="00B026F5" w:rsidRPr="003D2E10" w:rsidRDefault="00B026F5">
            <w:pPr>
              <w:spacing w:after="0"/>
              <w:jc w:val="right"/>
              <w:rPr>
                <w:bCs/>
                <w:color w:val="000000"/>
              </w:rPr>
            </w:pPr>
            <w:del w:id="243" w:author="Kulík Jan" w:date="2025-01-06T16:17:00Z">
              <w:r w:rsidDel="00D6212D">
                <w:rPr>
                  <w:bCs/>
                  <w:color w:val="000000"/>
                </w:rPr>
                <w:delText>1 315</w:delText>
              </w:r>
            </w:del>
            <w:ins w:id="244" w:author="Kulík Jan" w:date="2025-01-06T16:17:00Z">
              <w:r w:rsidR="00D6212D">
                <w:rPr>
                  <w:bCs/>
                  <w:color w:val="000000"/>
                </w:rPr>
                <w:t xml:space="preserve">2 </w:t>
              </w:r>
            </w:ins>
            <w:ins w:id="245" w:author="Kulík Jan" w:date="2025-01-08T16:02:00Z">
              <w:r w:rsidR="00E66DEE">
                <w:rPr>
                  <w:bCs/>
                  <w:color w:val="000000"/>
                </w:rPr>
                <w:t>350</w:t>
              </w:r>
            </w:ins>
          </w:p>
        </w:tc>
        <w:tc>
          <w:tcPr>
            <w:tcW w:w="735" w:type="dxa"/>
            <w:shd w:val="clear" w:color="auto" w:fill="auto"/>
            <w:noWrap/>
            <w:vAlign w:val="center"/>
          </w:tcPr>
          <w:p w14:paraId="067F8B69" w14:textId="103EDC2E" w:rsidR="00B026F5" w:rsidRPr="003D2E10" w:rsidRDefault="00B026F5">
            <w:pPr>
              <w:spacing w:after="0"/>
              <w:jc w:val="right"/>
              <w:rPr>
                <w:bCs/>
                <w:color w:val="000000"/>
              </w:rPr>
            </w:pPr>
            <w:del w:id="246" w:author="Kulík Jan" w:date="2025-01-06T16:17:00Z">
              <w:r w:rsidDel="00D6212D">
                <w:rPr>
                  <w:bCs/>
                  <w:color w:val="000000"/>
                </w:rPr>
                <w:delText>531</w:delText>
              </w:r>
            </w:del>
            <w:ins w:id="247" w:author="Kulík Jan" w:date="2025-01-06T16:17:00Z">
              <w:r w:rsidR="00D6212D">
                <w:rPr>
                  <w:bCs/>
                  <w:color w:val="000000"/>
                </w:rPr>
                <w:t xml:space="preserve">2 </w:t>
              </w:r>
            </w:ins>
            <w:ins w:id="248" w:author="Kulík Jan" w:date="2025-01-08T16:02:00Z">
              <w:r w:rsidR="00E66DEE">
                <w:rPr>
                  <w:bCs/>
                  <w:color w:val="000000"/>
                </w:rPr>
                <w:t>424</w:t>
              </w:r>
            </w:ins>
          </w:p>
        </w:tc>
        <w:tc>
          <w:tcPr>
            <w:tcW w:w="734" w:type="dxa"/>
            <w:vAlign w:val="center"/>
          </w:tcPr>
          <w:p w14:paraId="50FB96A9" w14:textId="09547A9F" w:rsidR="00B026F5" w:rsidRPr="00D6212D" w:rsidRDefault="00D6212D">
            <w:pPr>
              <w:spacing w:after="0"/>
              <w:jc w:val="right"/>
              <w:rPr>
                <w:ins w:id="249" w:author="Kulík Jan" w:date="2025-01-03T11:09:00Z"/>
                <w:color w:val="000000"/>
              </w:rPr>
            </w:pPr>
            <w:ins w:id="250" w:author="Kulík Jan" w:date="2025-01-06T16:17:00Z">
              <w:r w:rsidRPr="00D6212D">
                <w:rPr>
                  <w:color w:val="000000"/>
                </w:rPr>
                <w:t>2 578</w:t>
              </w:r>
            </w:ins>
          </w:p>
        </w:tc>
        <w:tc>
          <w:tcPr>
            <w:tcW w:w="735" w:type="dxa"/>
            <w:vAlign w:val="center"/>
          </w:tcPr>
          <w:p w14:paraId="4DF35B14" w14:textId="7F6B6A04" w:rsidR="00B026F5" w:rsidRPr="00D6212D" w:rsidRDefault="00D6212D">
            <w:pPr>
              <w:spacing w:after="0"/>
              <w:jc w:val="right"/>
              <w:rPr>
                <w:ins w:id="251" w:author="Kulík Jan" w:date="2025-01-03T11:09:00Z"/>
                <w:color w:val="000000"/>
              </w:rPr>
            </w:pPr>
            <w:ins w:id="252" w:author="Kulík Jan" w:date="2025-01-06T16:17:00Z">
              <w:r w:rsidRPr="00D6212D">
                <w:rPr>
                  <w:color w:val="000000"/>
                </w:rPr>
                <w:t xml:space="preserve">2 </w:t>
              </w:r>
            </w:ins>
            <w:ins w:id="253" w:author="Kulík Jan" w:date="2025-01-08T16:02:00Z">
              <w:r w:rsidR="00E66DEE">
                <w:rPr>
                  <w:color w:val="000000"/>
                </w:rPr>
                <w:t>270</w:t>
              </w:r>
            </w:ins>
          </w:p>
        </w:tc>
        <w:tc>
          <w:tcPr>
            <w:tcW w:w="735" w:type="dxa"/>
            <w:vAlign w:val="center"/>
          </w:tcPr>
          <w:p w14:paraId="37B0AF6B" w14:textId="5E548397" w:rsidR="00B026F5" w:rsidRPr="00D6212D" w:rsidRDefault="00D6212D">
            <w:pPr>
              <w:spacing w:after="0"/>
              <w:jc w:val="right"/>
              <w:rPr>
                <w:ins w:id="254" w:author="Kulík Jan" w:date="2025-01-03T11:09:00Z"/>
                <w:color w:val="000000"/>
              </w:rPr>
            </w:pPr>
            <w:ins w:id="255" w:author="Kulík Jan" w:date="2025-01-06T16:17:00Z">
              <w:r w:rsidRPr="00D6212D">
                <w:rPr>
                  <w:color w:val="000000"/>
                </w:rPr>
                <w:t xml:space="preserve">1 </w:t>
              </w:r>
            </w:ins>
            <w:ins w:id="256" w:author="Kulík Jan" w:date="2025-01-08T16:03:00Z">
              <w:r w:rsidR="00E66DEE">
                <w:rPr>
                  <w:color w:val="000000"/>
                </w:rPr>
                <w:t>366</w:t>
              </w:r>
            </w:ins>
          </w:p>
        </w:tc>
        <w:tc>
          <w:tcPr>
            <w:tcW w:w="987" w:type="dxa"/>
            <w:shd w:val="clear" w:color="auto" w:fill="auto"/>
            <w:noWrap/>
            <w:vAlign w:val="center"/>
          </w:tcPr>
          <w:p w14:paraId="6613FA28" w14:textId="5499D697" w:rsidR="00B026F5" w:rsidRDefault="00B026F5">
            <w:pPr>
              <w:spacing w:after="0"/>
              <w:jc w:val="right"/>
              <w:rPr>
                <w:b/>
                <w:bCs/>
                <w:color w:val="000000"/>
              </w:rPr>
            </w:pPr>
            <w:del w:id="257" w:author="Kulík Jan" w:date="2025-01-06T16:18:00Z">
              <w:r w:rsidDel="00D6212D">
                <w:rPr>
                  <w:b/>
                  <w:bCs/>
                  <w:color w:val="000000"/>
                </w:rPr>
                <w:delText>14 923</w:delText>
              </w:r>
            </w:del>
            <w:ins w:id="258" w:author="Kulík Jan" w:date="2025-01-06T16:18:00Z">
              <w:r w:rsidR="00D6212D">
                <w:rPr>
                  <w:b/>
                  <w:bCs/>
                  <w:color w:val="000000"/>
                </w:rPr>
                <w:t>26 660</w:t>
              </w:r>
            </w:ins>
          </w:p>
        </w:tc>
      </w:tr>
    </w:tbl>
    <w:p w14:paraId="2CA2FDE1" w14:textId="77777777" w:rsidR="00F105E7" w:rsidRDefault="00F105E7" w:rsidP="00354D0C">
      <w:pPr>
        <w:spacing w:before="120"/>
        <w:jc w:val="both"/>
      </w:pPr>
      <w:r w:rsidRPr="00270289">
        <w:rPr>
          <w:rFonts w:cs="Arial"/>
        </w:rPr>
        <w:t xml:space="preserve">Podpora bude poskytována </w:t>
      </w:r>
      <w:r w:rsidRPr="00270289">
        <w:rPr>
          <w:rFonts w:cs="Arial"/>
          <w:b/>
        </w:rPr>
        <w:t>formou dotace</w:t>
      </w:r>
      <w:r w:rsidRPr="00270289">
        <w:rPr>
          <w:rFonts w:cs="Arial"/>
        </w:rPr>
        <w:t xml:space="preserve"> právnickým nebo fyzickým osobám nebo zvýšením výdajů organizačních složek </w:t>
      </w:r>
      <w:r w:rsidRPr="00BC49BE">
        <w:rPr>
          <w:rFonts w:cs="Arial"/>
        </w:rPr>
        <w:t>státu, organizačních složek územních samosprávných celků nebo organizačních jednotek ministerstev.</w:t>
      </w:r>
      <w:r w:rsidR="00FF06F0" w:rsidRPr="00BC49BE">
        <w:rPr>
          <w:rFonts w:cs="Arial"/>
        </w:rPr>
        <w:t xml:space="preserve"> </w:t>
      </w:r>
      <w:r w:rsidR="00FF06F0" w:rsidRPr="00BC49BE">
        <w:t>V</w:t>
      </w:r>
      <w:r w:rsidR="001C6A9F" w:rsidRPr="00BC49BE">
        <w:t> </w:t>
      </w:r>
      <w:r w:rsidR="00FF06F0" w:rsidRPr="00BC49BE">
        <w:t>závislosti na schválení připravovaného nového zákona o</w:t>
      </w:r>
      <w:r w:rsidR="001C6A9F" w:rsidRPr="00BC49BE">
        <w:t> </w:t>
      </w:r>
      <w:r w:rsidR="00FF06F0" w:rsidRPr="00BC49BE">
        <w:t>podpoře výzkumu a</w:t>
      </w:r>
      <w:r w:rsidR="001C6A9F" w:rsidRPr="00BC49BE">
        <w:t> </w:t>
      </w:r>
      <w:r w:rsidR="00FF06F0" w:rsidRPr="00BC49BE">
        <w:t>vývoje budou v</w:t>
      </w:r>
      <w:r w:rsidR="001C6A9F" w:rsidRPr="00BC49BE">
        <w:t> </w:t>
      </w:r>
      <w:r w:rsidR="00FF06F0" w:rsidRPr="00BC49BE">
        <w:t>Programu využity rovněž nedotační finanční nástroje, a</w:t>
      </w:r>
      <w:r w:rsidR="001C6A9F" w:rsidRPr="00BC49BE">
        <w:t> </w:t>
      </w:r>
      <w:r w:rsidR="00FF06F0" w:rsidRPr="00BC49BE">
        <w:t>to především v</w:t>
      </w:r>
      <w:r w:rsidR="00BC49BE">
        <w:t> PP1</w:t>
      </w:r>
      <w:r w:rsidR="00FF06F0" w:rsidRPr="00BC49BE">
        <w:t>.</w:t>
      </w:r>
    </w:p>
    <w:p w14:paraId="69E94046" w14:textId="77777777" w:rsidR="001D676F" w:rsidRPr="00270289" w:rsidRDefault="001D676F" w:rsidP="00354D0C">
      <w:pPr>
        <w:spacing w:before="120"/>
        <w:jc w:val="both"/>
      </w:pPr>
    </w:p>
    <w:p w14:paraId="03F25BF0" w14:textId="77777777" w:rsidR="00F105E7" w:rsidRPr="00017046" w:rsidRDefault="00F105E7" w:rsidP="0043466C">
      <w:pPr>
        <w:pStyle w:val="Nadpis1"/>
      </w:pPr>
      <w:r w:rsidRPr="00017046">
        <w:t xml:space="preserve">Nejvyšší povolená </w:t>
      </w:r>
      <w:r w:rsidR="00AB41D2">
        <w:t>intenzita</w:t>
      </w:r>
      <w:r w:rsidRPr="00017046">
        <w:t xml:space="preserve"> podpory</w:t>
      </w:r>
    </w:p>
    <w:p w14:paraId="03BDA656" w14:textId="77777777" w:rsidR="00CF2771" w:rsidRPr="00270289" w:rsidRDefault="00AB41D2" w:rsidP="008051C9">
      <w:pPr>
        <w:spacing w:after="0"/>
        <w:jc w:val="both"/>
        <w:rPr>
          <w:rFonts w:cs="Arial"/>
        </w:rPr>
      </w:pPr>
      <w:r>
        <w:rPr>
          <w:rFonts w:cs="Arial"/>
        </w:rPr>
        <w:t>Intenzita</w:t>
      </w:r>
      <w:r w:rsidRPr="00270289">
        <w:rPr>
          <w:rFonts w:cs="Arial"/>
        </w:rPr>
        <w:t xml:space="preserve"> </w:t>
      </w:r>
      <w:r w:rsidR="00F105E7" w:rsidRPr="00270289">
        <w:rPr>
          <w:rFonts w:cs="Arial"/>
        </w:rPr>
        <w:t>podpory, stanovená jako procento uznaných nákladů projektu, bude vypočtena pro každý projekt i</w:t>
      </w:r>
      <w:r w:rsidR="001C6A9F" w:rsidRPr="00270289">
        <w:rPr>
          <w:rFonts w:cs="Arial"/>
        </w:rPr>
        <w:t> </w:t>
      </w:r>
      <w:r w:rsidR="00F105E7" w:rsidRPr="00270289">
        <w:rPr>
          <w:rFonts w:cs="Arial"/>
        </w:rPr>
        <w:t>pro každého příjemce a</w:t>
      </w:r>
      <w:r w:rsidR="001C6A9F" w:rsidRPr="00270289">
        <w:rPr>
          <w:rFonts w:cs="Arial"/>
        </w:rPr>
        <w:t> </w:t>
      </w:r>
      <w:r w:rsidR="00F105E7" w:rsidRPr="00270289">
        <w:rPr>
          <w:rFonts w:cs="Arial"/>
        </w:rPr>
        <w:t xml:space="preserve">dalšího účastníka </w:t>
      </w:r>
      <w:r w:rsidR="004D11C6">
        <w:rPr>
          <w:rFonts w:cs="Arial"/>
        </w:rPr>
        <w:t xml:space="preserve">projektu </w:t>
      </w:r>
      <w:r w:rsidR="00F105E7" w:rsidRPr="00270289">
        <w:rPr>
          <w:rFonts w:cs="Arial"/>
        </w:rPr>
        <w:t>samostatně podle Nařízení Komise a</w:t>
      </w:r>
      <w:r w:rsidR="001C6A9F" w:rsidRPr="00270289">
        <w:rPr>
          <w:rFonts w:cs="Arial"/>
        </w:rPr>
        <w:t> </w:t>
      </w:r>
      <w:r w:rsidR="00F105E7" w:rsidRPr="00270289">
        <w:rPr>
          <w:rFonts w:cs="Arial"/>
        </w:rPr>
        <w:t xml:space="preserve">Rámce. </w:t>
      </w:r>
      <w:r w:rsidR="00904BC7" w:rsidRPr="00270289">
        <w:rPr>
          <w:rFonts w:cs="Arial"/>
        </w:rPr>
        <w:t>Za projekt může činit</w:t>
      </w:r>
      <w:r w:rsidR="0005692E" w:rsidRPr="00270289">
        <w:rPr>
          <w:rFonts w:cs="Arial"/>
        </w:rPr>
        <w:t xml:space="preserve"> </w:t>
      </w:r>
      <w:r w:rsidR="00CF2771" w:rsidRPr="00270289">
        <w:rPr>
          <w:rFonts w:cs="Arial"/>
        </w:rPr>
        <w:t>nanejvýš:</w:t>
      </w:r>
    </w:p>
    <w:p w14:paraId="1DA2E1CC" w14:textId="77777777" w:rsidR="00CF2771" w:rsidRPr="00270289" w:rsidRDefault="003A5872" w:rsidP="00AE2446">
      <w:pPr>
        <w:pStyle w:val="Odstavecseseznamem"/>
        <w:numPr>
          <w:ilvl w:val="0"/>
          <w:numId w:val="9"/>
        </w:numPr>
        <w:jc w:val="both"/>
        <w:rPr>
          <w:rFonts w:cs="Arial"/>
          <w:i/>
        </w:rPr>
      </w:pPr>
      <w:r w:rsidRPr="00412280">
        <w:rPr>
          <w:rFonts w:cs="Arial"/>
          <w:b/>
        </w:rPr>
        <w:t>7</w:t>
      </w:r>
      <w:r w:rsidR="00F105E7" w:rsidRPr="00412280">
        <w:rPr>
          <w:rFonts w:cs="Arial"/>
          <w:b/>
        </w:rPr>
        <w:t>0 %</w:t>
      </w:r>
      <w:r w:rsidR="00F105E7" w:rsidRPr="00270289">
        <w:rPr>
          <w:rFonts w:cs="Arial"/>
          <w:b/>
        </w:rPr>
        <w:t xml:space="preserve"> </w:t>
      </w:r>
      <w:r w:rsidR="00904BC7" w:rsidRPr="00270289">
        <w:rPr>
          <w:rFonts w:cs="Arial"/>
          <w:b/>
        </w:rPr>
        <w:t xml:space="preserve">celkových </w:t>
      </w:r>
      <w:r w:rsidR="00D84E2B" w:rsidRPr="00270289">
        <w:rPr>
          <w:rFonts w:cs="Arial"/>
          <w:b/>
        </w:rPr>
        <w:t>uznaných</w:t>
      </w:r>
      <w:r w:rsidR="00904BC7" w:rsidRPr="00270289">
        <w:rPr>
          <w:rFonts w:cs="Arial"/>
          <w:b/>
        </w:rPr>
        <w:t xml:space="preserve"> nákladů projektu </w:t>
      </w:r>
      <w:r w:rsidR="00CF2771" w:rsidRPr="00270289">
        <w:rPr>
          <w:rFonts w:cs="Arial"/>
          <w:b/>
        </w:rPr>
        <w:t>v</w:t>
      </w:r>
      <w:r w:rsidR="001C6A9F" w:rsidRPr="00270289">
        <w:rPr>
          <w:rFonts w:cs="Arial"/>
          <w:b/>
        </w:rPr>
        <w:t> </w:t>
      </w:r>
      <w:r w:rsidR="00CF2771" w:rsidRPr="00270289">
        <w:rPr>
          <w:rFonts w:cs="Arial"/>
          <w:b/>
        </w:rPr>
        <w:t>podprogramu 1,</w:t>
      </w:r>
    </w:p>
    <w:p w14:paraId="0CBD1D90" w14:textId="77777777" w:rsidR="00CF2771" w:rsidRPr="00270289" w:rsidRDefault="00CF2771" w:rsidP="00AE2446">
      <w:pPr>
        <w:pStyle w:val="Odstavecseseznamem"/>
        <w:numPr>
          <w:ilvl w:val="0"/>
          <w:numId w:val="9"/>
        </w:numPr>
        <w:jc w:val="both"/>
        <w:rPr>
          <w:rFonts w:cs="Arial"/>
          <w:i/>
        </w:rPr>
      </w:pPr>
      <w:r w:rsidRPr="00270289">
        <w:rPr>
          <w:rFonts w:cs="Arial"/>
          <w:b/>
        </w:rPr>
        <w:t xml:space="preserve">80 % </w:t>
      </w:r>
      <w:r w:rsidR="00904BC7" w:rsidRPr="00270289">
        <w:rPr>
          <w:rFonts w:cs="Arial"/>
          <w:b/>
        </w:rPr>
        <w:t xml:space="preserve">celkových </w:t>
      </w:r>
      <w:r w:rsidR="00D84E2B" w:rsidRPr="00270289">
        <w:rPr>
          <w:rFonts w:cs="Arial"/>
          <w:b/>
        </w:rPr>
        <w:t xml:space="preserve">uznaných </w:t>
      </w:r>
      <w:r w:rsidR="00904BC7" w:rsidRPr="00270289">
        <w:rPr>
          <w:rFonts w:cs="Arial"/>
          <w:b/>
        </w:rPr>
        <w:t xml:space="preserve">nákladů projektu </w:t>
      </w:r>
      <w:r w:rsidRPr="00270289">
        <w:rPr>
          <w:rFonts w:cs="Arial"/>
          <w:b/>
        </w:rPr>
        <w:t>v</w:t>
      </w:r>
      <w:r w:rsidR="00BC4FF5">
        <w:rPr>
          <w:rFonts w:cs="Arial"/>
          <w:b/>
        </w:rPr>
        <w:t> podprogramu 2</w:t>
      </w:r>
      <w:r w:rsidR="00F105E7" w:rsidRPr="00270289">
        <w:rPr>
          <w:rFonts w:cs="Arial"/>
        </w:rPr>
        <w:t xml:space="preserve">. </w:t>
      </w:r>
    </w:p>
    <w:p w14:paraId="4E23D79B" w14:textId="77777777" w:rsidR="00F105E7" w:rsidRPr="00365323" w:rsidRDefault="0005692E" w:rsidP="00B77F13">
      <w:pPr>
        <w:jc w:val="both"/>
        <w:rPr>
          <w:rFonts w:cs="Arial"/>
        </w:rPr>
      </w:pPr>
      <w:r w:rsidRPr="00270289">
        <w:rPr>
          <w:rFonts w:cs="Arial"/>
        </w:rPr>
        <w:t>Poskytovatel může v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 xml:space="preserve">podmínkách </w:t>
      </w:r>
      <w:r w:rsidR="00F105E7" w:rsidRPr="00270289">
        <w:rPr>
          <w:rFonts w:cs="Arial"/>
        </w:rPr>
        <w:t>každé veřejné soutěže</w:t>
      </w:r>
      <w:r w:rsidRPr="00270289">
        <w:rPr>
          <w:rFonts w:cs="Arial"/>
        </w:rPr>
        <w:t xml:space="preserve"> stanovit i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 xml:space="preserve">nižší hodnoty maximální </w:t>
      </w:r>
      <w:r w:rsidR="00AB41D2">
        <w:rPr>
          <w:rFonts w:cs="Arial"/>
        </w:rPr>
        <w:t>intenzity</w:t>
      </w:r>
      <w:r w:rsidR="00AB41D2" w:rsidRPr="00270289">
        <w:rPr>
          <w:rFonts w:cs="Arial"/>
        </w:rPr>
        <w:t xml:space="preserve"> </w:t>
      </w:r>
      <w:r w:rsidRPr="00270289">
        <w:rPr>
          <w:rFonts w:cs="Arial"/>
        </w:rPr>
        <w:t>podpory na</w:t>
      </w:r>
      <w:r w:rsidR="00904BC7" w:rsidRPr="00270289">
        <w:rPr>
          <w:rFonts w:cs="Arial"/>
        </w:rPr>
        <w:t> </w:t>
      </w:r>
      <w:r w:rsidRPr="00270289">
        <w:rPr>
          <w:rFonts w:cs="Arial"/>
        </w:rPr>
        <w:t>projekt, než jsou hodnoty výše uve</w:t>
      </w:r>
      <w:r w:rsidRPr="00365323">
        <w:rPr>
          <w:rFonts w:cs="Arial"/>
        </w:rPr>
        <w:t>dené</w:t>
      </w:r>
      <w:r w:rsidR="00F105E7" w:rsidRPr="00365323">
        <w:rPr>
          <w:rFonts w:cs="Arial"/>
        </w:rPr>
        <w:t>.</w:t>
      </w:r>
      <w:r w:rsidR="004233C9" w:rsidRPr="00365323">
        <w:rPr>
          <w:rFonts w:cs="Arial"/>
        </w:rPr>
        <w:t xml:space="preserve"> </w:t>
      </w:r>
      <w:r w:rsidR="00365323" w:rsidRPr="00365323">
        <w:rPr>
          <w:rFonts w:cs="Arial"/>
        </w:rPr>
        <w:t xml:space="preserve">Zároveň </w:t>
      </w:r>
      <w:r w:rsidR="00365323">
        <w:rPr>
          <w:rFonts w:cs="Arial"/>
        </w:rPr>
        <w:t>pro každého jednotlivého účastníka nesmí intenzita podpory překročit hodnoty v níže uvedené tabulce.</w:t>
      </w:r>
    </w:p>
    <w:p w14:paraId="50133B49" w14:textId="77777777" w:rsidR="00F105E7" w:rsidRPr="00270289" w:rsidRDefault="00F105E7" w:rsidP="00B77F13">
      <w:pPr>
        <w:jc w:val="both"/>
        <w:rPr>
          <w:rFonts w:cs="Arial"/>
          <w:i/>
          <w:highlight w:val="yellow"/>
        </w:rPr>
      </w:pPr>
      <w:r w:rsidRPr="00270289">
        <w:rPr>
          <w:rFonts w:cs="Arial"/>
        </w:rPr>
        <w:t>V souladu s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 xml:space="preserve">Nařízením Komise je možné přiznat bonifikaci nad rámec základní </w:t>
      </w:r>
      <w:r w:rsidR="00AB41D2">
        <w:rPr>
          <w:rFonts w:cs="Arial"/>
        </w:rPr>
        <w:t>intenzity</w:t>
      </w:r>
      <w:r w:rsidR="00AB41D2" w:rsidRPr="00270289">
        <w:rPr>
          <w:rFonts w:cs="Arial"/>
        </w:rPr>
        <w:t xml:space="preserve"> </w:t>
      </w:r>
      <w:r w:rsidRPr="00270289">
        <w:rPr>
          <w:rFonts w:cs="Arial"/>
        </w:rPr>
        <w:t>podpory pro jednotlivé účastníky za splnění podmínek účinné spolupráce. Za účinnou spolupráci se v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 xml:space="preserve">souladu </w:t>
      </w:r>
      <w:r w:rsidR="00F9366E">
        <w:rPr>
          <w:rFonts w:cs="Arial"/>
        </w:rPr>
        <w:t xml:space="preserve">ustanoveními </w:t>
      </w:r>
      <w:r w:rsidR="00F9366E" w:rsidRPr="00127A87">
        <w:rPr>
          <w:rFonts w:cs="Arial"/>
        </w:rPr>
        <w:t>Rámce (bod 27 a následující)</w:t>
      </w:r>
      <w:r w:rsidR="00F9366E">
        <w:rPr>
          <w:rFonts w:cs="Arial"/>
        </w:rPr>
        <w:t xml:space="preserve"> resp</w:t>
      </w:r>
      <w:r w:rsidR="00F9366E" w:rsidRPr="00127A87">
        <w:rPr>
          <w:rFonts w:cs="Arial"/>
        </w:rPr>
        <w:t xml:space="preserve">. </w:t>
      </w:r>
      <w:r w:rsidR="00F9366E">
        <w:rPr>
          <w:rFonts w:cs="Arial"/>
        </w:rPr>
        <w:t>Nařízení Komise</w:t>
      </w:r>
      <w:r w:rsidR="00F9366E" w:rsidRPr="00127A87">
        <w:rPr>
          <w:rFonts w:cs="Arial"/>
        </w:rPr>
        <w:t xml:space="preserve"> (Čl. 2 odst. 90)</w:t>
      </w:r>
      <w:r w:rsidRPr="00270289">
        <w:rPr>
          <w:rFonts w:cs="Arial"/>
        </w:rPr>
        <w:t xml:space="preserve"> považuje spolupráce nejméně dvou nezávislých stran za účelem výměny znalostí či technologií nebo k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dosažení společného cíle na základě dělby práce, kde příslušné strany společně stanoví rozsah projektu spolupráce, přispívají k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jeho realizaci a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sdílejí jeho rizika a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výsledky. Za formy spolupráce nejsou považovány smluvní výzkum a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poskytování výzkumných služeb.</w:t>
      </w:r>
    </w:p>
    <w:p w14:paraId="0CD64187" w14:textId="77777777" w:rsidR="00F105E7" w:rsidRPr="00270289" w:rsidRDefault="00F105E7" w:rsidP="008051C9">
      <w:pPr>
        <w:keepNext/>
        <w:spacing w:after="0"/>
        <w:jc w:val="both"/>
        <w:rPr>
          <w:rFonts w:cs="Arial"/>
          <w:b/>
          <w:i/>
        </w:rPr>
      </w:pPr>
      <w:r w:rsidRPr="00270289">
        <w:rPr>
          <w:rFonts w:cs="Arial"/>
          <w:b/>
          <w:i/>
        </w:rPr>
        <w:t xml:space="preserve">Maximální </w:t>
      </w:r>
      <w:r w:rsidR="00AB41D2">
        <w:rPr>
          <w:rFonts w:cs="Arial"/>
          <w:b/>
          <w:i/>
        </w:rPr>
        <w:t>intenzita</w:t>
      </w:r>
      <w:r w:rsidR="00AB41D2" w:rsidRPr="00270289">
        <w:rPr>
          <w:rFonts w:cs="Arial"/>
          <w:b/>
          <w:i/>
        </w:rPr>
        <w:t xml:space="preserve"> </w:t>
      </w:r>
      <w:r w:rsidRPr="00270289">
        <w:rPr>
          <w:rFonts w:cs="Arial"/>
          <w:b/>
          <w:i/>
        </w:rPr>
        <w:t>podpory pro jednotlivé kategorie činností a</w:t>
      </w:r>
      <w:r w:rsidR="001C6A9F" w:rsidRPr="00270289">
        <w:rPr>
          <w:rFonts w:cs="Arial"/>
          <w:b/>
          <w:i/>
        </w:rPr>
        <w:t> </w:t>
      </w:r>
      <w:r w:rsidRPr="00270289">
        <w:rPr>
          <w:rFonts w:cs="Arial"/>
          <w:b/>
          <w:i/>
        </w:rPr>
        <w:t>jednotlivé kategorie účastníků: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512"/>
        <w:gridCol w:w="1512"/>
        <w:gridCol w:w="1512"/>
      </w:tblGrid>
      <w:tr w:rsidR="00F105E7" w:rsidRPr="00C81C86" w14:paraId="3DE11BFB" w14:textId="77777777" w:rsidTr="001C6A9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29CA200" w14:textId="77777777" w:rsidR="00F105E7" w:rsidRPr="00C81C86" w:rsidRDefault="00F105E7" w:rsidP="008051C9">
            <w:pPr>
              <w:keepNext/>
              <w:spacing w:after="0"/>
              <w:jc w:val="both"/>
              <w:rPr>
                <w:rFonts w:cs="Arial"/>
                <w:i/>
              </w:rPr>
            </w:pPr>
            <w:r w:rsidRPr="00C81C86">
              <w:rPr>
                <w:rFonts w:cs="Arial"/>
              </w:rPr>
              <w:t>kategorie činnosti / účastník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DFF9831" w14:textId="77777777" w:rsidR="00F105E7" w:rsidRPr="00C81C86" w:rsidRDefault="00F105E7" w:rsidP="008051C9">
            <w:pPr>
              <w:keepNext/>
              <w:spacing w:after="0"/>
              <w:jc w:val="center"/>
              <w:rPr>
                <w:rFonts w:cs="Arial"/>
                <w:i/>
              </w:rPr>
            </w:pPr>
            <w:r w:rsidRPr="00C81C86">
              <w:rPr>
                <w:rFonts w:cs="Arial"/>
              </w:rPr>
              <w:t>malý podnik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17E607F" w14:textId="77777777" w:rsidR="00F105E7" w:rsidRPr="00C81C86" w:rsidRDefault="00F105E7" w:rsidP="008051C9">
            <w:pPr>
              <w:keepNext/>
              <w:spacing w:after="0"/>
              <w:jc w:val="center"/>
              <w:rPr>
                <w:rFonts w:cs="Arial"/>
                <w:i/>
              </w:rPr>
            </w:pPr>
            <w:r w:rsidRPr="00C81C86">
              <w:rPr>
                <w:rFonts w:cs="Arial"/>
              </w:rPr>
              <w:t>střední podnik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848DA08" w14:textId="77777777" w:rsidR="00F105E7" w:rsidRPr="00C81C86" w:rsidRDefault="00F105E7" w:rsidP="008051C9">
            <w:pPr>
              <w:keepNext/>
              <w:spacing w:after="0"/>
              <w:jc w:val="center"/>
              <w:rPr>
                <w:rFonts w:cs="Arial"/>
                <w:i/>
              </w:rPr>
            </w:pPr>
            <w:r w:rsidRPr="00C81C86">
              <w:rPr>
                <w:rFonts w:cs="Arial"/>
              </w:rPr>
              <w:t>velký podnik</w:t>
            </w:r>
          </w:p>
        </w:tc>
      </w:tr>
      <w:tr w:rsidR="00F105E7" w:rsidRPr="00C81C86" w14:paraId="6AB67521" w14:textId="77777777" w:rsidTr="001C6A9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3310" w14:textId="209216B5" w:rsidR="00F105E7" w:rsidRPr="00C81C86" w:rsidRDefault="00F105E7" w:rsidP="008051C9">
            <w:pPr>
              <w:keepNext/>
              <w:spacing w:after="0"/>
              <w:jc w:val="both"/>
              <w:rPr>
                <w:rFonts w:cs="Arial"/>
                <w:i/>
              </w:rPr>
            </w:pPr>
            <w:r w:rsidRPr="00C81C86">
              <w:rPr>
                <w:rFonts w:cs="Arial"/>
              </w:rPr>
              <w:t>průmyslový výzkum</w:t>
            </w:r>
            <w:r w:rsidR="003B2B6D">
              <w:rPr>
                <w:rFonts w:cs="Arial"/>
              </w:rPr>
              <w:t xml:space="preserve"> (základní intenzita)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2E692" w14:textId="77777777" w:rsidR="00F105E7" w:rsidRPr="00C81C86" w:rsidRDefault="00F105E7" w:rsidP="008051C9">
            <w:pPr>
              <w:keepNext/>
              <w:spacing w:after="0"/>
              <w:jc w:val="center"/>
              <w:rPr>
                <w:rFonts w:cs="Arial"/>
                <w:i/>
              </w:rPr>
            </w:pPr>
            <w:r w:rsidRPr="00C81C86">
              <w:rPr>
                <w:rFonts w:cs="Arial"/>
              </w:rPr>
              <w:t>70 %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44F53" w14:textId="77777777" w:rsidR="00F105E7" w:rsidRPr="00C81C86" w:rsidRDefault="00F105E7" w:rsidP="008051C9">
            <w:pPr>
              <w:keepNext/>
              <w:spacing w:after="0"/>
              <w:jc w:val="center"/>
              <w:rPr>
                <w:rFonts w:cs="Arial"/>
                <w:i/>
              </w:rPr>
            </w:pPr>
            <w:r w:rsidRPr="00C81C86">
              <w:rPr>
                <w:rFonts w:cs="Arial"/>
              </w:rPr>
              <w:t>60 %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3E649" w14:textId="77777777" w:rsidR="00F105E7" w:rsidRPr="00C81C86" w:rsidRDefault="00F105E7" w:rsidP="008051C9">
            <w:pPr>
              <w:keepNext/>
              <w:spacing w:after="0"/>
              <w:jc w:val="center"/>
              <w:rPr>
                <w:rFonts w:cs="Arial"/>
                <w:i/>
              </w:rPr>
            </w:pPr>
            <w:r w:rsidRPr="00C81C86">
              <w:rPr>
                <w:rFonts w:cs="Arial"/>
              </w:rPr>
              <w:t>50 %</w:t>
            </w:r>
          </w:p>
        </w:tc>
      </w:tr>
      <w:tr w:rsidR="00F105E7" w:rsidRPr="00C81C86" w14:paraId="03421825" w14:textId="77777777" w:rsidTr="001C6A9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8616E" w14:textId="77777777" w:rsidR="00F105E7" w:rsidRPr="00C81C86" w:rsidRDefault="00F105E7" w:rsidP="001C6A9F">
            <w:pPr>
              <w:keepNext/>
              <w:spacing w:after="0"/>
              <w:jc w:val="both"/>
              <w:rPr>
                <w:rFonts w:cs="Arial"/>
                <w:i/>
              </w:rPr>
            </w:pPr>
            <w:r w:rsidRPr="00C81C86">
              <w:rPr>
                <w:rFonts w:cs="Arial"/>
              </w:rPr>
              <w:t>průmyslový výzkum</w:t>
            </w:r>
            <w:r w:rsidR="008051C9" w:rsidRPr="00C81C86">
              <w:rPr>
                <w:rFonts w:cs="Arial"/>
              </w:rPr>
              <w:t xml:space="preserve"> </w:t>
            </w:r>
            <w:r w:rsidRPr="00C81C86">
              <w:rPr>
                <w:rFonts w:cs="Arial"/>
              </w:rPr>
              <w:t>v</w:t>
            </w:r>
            <w:r w:rsidR="001C6A9F" w:rsidRPr="00C81C86">
              <w:rPr>
                <w:rFonts w:cs="Arial"/>
              </w:rPr>
              <w:t> </w:t>
            </w:r>
            <w:r w:rsidRPr="00C81C86">
              <w:rPr>
                <w:rFonts w:cs="Arial"/>
              </w:rPr>
              <w:t>případě účinné spolupráce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EAF1F" w14:textId="77777777" w:rsidR="00F105E7" w:rsidRPr="00C81C86" w:rsidRDefault="00F105E7" w:rsidP="008051C9">
            <w:pPr>
              <w:keepNext/>
              <w:spacing w:after="0"/>
              <w:jc w:val="center"/>
              <w:rPr>
                <w:rFonts w:cs="Arial"/>
                <w:i/>
              </w:rPr>
            </w:pPr>
            <w:r w:rsidRPr="00C81C86">
              <w:rPr>
                <w:rFonts w:cs="Arial"/>
              </w:rPr>
              <w:t>80 %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12355" w14:textId="77777777" w:rsidR="00F105E7" w:rsidRPr="00C81C86" w:rsidRDefault="00F105E7" w:rsidP="008051C9">
            <w:pPr>
              <w:keepNext/>
              <w:spacing w:after="0"/>
              <w:jc w:val="center"/>
              <w:rPr>
                <w:rFonts w:cs="Arial"/>
                <w:i/>
              </w:rPr>
            </w:pPr>
            <w:r w:rsidRPr="00C81C86">
              <w:rPr>
                <w:rFonts w:cs="Arial"/>
              </w:rPr>
              <w:t>75 %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635F" w14:textId="77777777" w:rsidR="00F105E7" w:rsidRPr="00C81C86" w:rsidRDefault="00F105E7" w:rsidP="008051C9">
            <w:pPr>
              <w:keepNext/>
              <w:spacing w:after="0"/>
              <w:jc w:val="center"/>
              <w:rPr>
                <w:rFonts w:cs="Arial"/>
                <w:i/>
              </w:rPr>
            </w:pPr>
            <w:r w:rsidRPr="00C81C86">
              <w:rPr>
                <w:rFonts w:cs="Arial"/>
              </w:rPr>
              <w:t>65 %</w:t>
            </w:r>
          </w:p>
        </w:tc>
      </w:tr>
      <w:tr w:rsidR="00F105E7" w:rsidRPr="00C81C86" w14:paraId="48730849" w14:textId="77777777" w:rsidTr="001C6A9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4F4BF" w14:textId="390A1385" w:rsidR="00F105E7" w:rsidRPr="00C81C86" w:rsidRDefault="00F105E7" w:rsidP="008051C9">
            <w:pPr>
              <w:keepNext/>
              <w:spacing w:after="0"/>
              <w:jc w:val="both"/>
              <w:rPr>
                <w:rFonts w:cs="Arial"/>
                <w:i/>
              </w:rPr>
            </w:pPr>
            <w:r w:rsidRPr="00C81C86">
              <w:rPr>
                <w:rFonts w:cs="Arial"/>
              </w:rPr>
              <w:t>experimentální vývoj</w:t>
            </w:r>
            <w:r w:rsidR="003B2B6D">
              <w:rPr>
                <w:rFonts w:cs="Arial"/>
              </w:rPr>
              <w:t xml:space="preserve"> (základní intenzita)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E0ACB" w14:textId="77777777" w:rsidR="00F105E7" w:rsidRPr="00C81C86" w:rsidRDefault="00F105E7" w:rsidP="008051C9">
            <w:pPr>
              <w:keepNext/>
              <w:spacing w:after="0"/>
              <w:jc w:val="center"/>
              <w:rPr>
                <w:rFonts w:cs="Arial"/>
                <w:i/>
              </w:rPr>
            </w:pPr>
            <w:r w:rsidRPr="00C81C86">
              <w:rPr>
                <w:rFonts w:cs="Arial"/>
              </w:rPr>
              <w:t>45 %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10290" w14:textId="77777777" w:rsidR="00F105E7" w:rsidRPr="00C81C86" w:rsidRDefault="00F105E7" w:rsidP="008051C9">
            <w:pPr>
              <w:keepNext/>
              <w:spacing w:after="0"/>
              <w:jc w:val="center"/>
              <w:rPr>
                <w:rFonts w:cs="Arial"/>
                <w:i/>
              </w:rPr>
            </w:pPr>
            <w:r w:rsidRPr="00C81C86">
              <w:rPr>
                <w:rFonts w:cs="Arial"/>
              </w:rPr>
              <w:t>35 %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C089B" w14:textId="77777777" w:rsidR="00F105E7" w:rsidRPr="00C81C86" w:rsidRDefault="00F105E7" w:rsidP="008051C9">
            <w:pPr>
              <w:keepNext/>
              <w:spacing w:after="0"/>
              <w:jc w:val="center"/>
              <w:rPr>
                <w:rFonts w:cs="Arial"/>
                <w:i/>
              </w:rPr>
            </w:pPr>
            <w:r w:rsidRPr="00C81C86">
              <w:rPr>
                <w:rFonts w:cs="Arial"/>
              </w:rPr>
              <w:t>25 %</w:t>
            </w:r>
          </w:p>
        </w:tc>
      </w:tr>
      <w:tr w:rsidR="00F105E7" w:rsidRPr="00C81C86" w14:paraId="3B90CB7E" w14:textId="77777777" w:rsidTr="001C6A9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1BA88" w14:textId="77777777" w:rsidR="00F105E7" w:rsidRPr="00C81C86" w:rsidRDefault="00F105E7" w:rsidP="001C6A9F">
            <w:pPr>
              <w:spacing w:after="0"/>
              <w:jc w:val="both"/>
              <w:rPr>
                <w:rFonts w:cs="Arial"/>
                <w:i/>
              </w:rPr>
            </w:pPr>
            <w:r w:rsidRPr="00C81C86">
              <w:rPr>
                <w:rFonts w:cs="Arial"/>
              </w:rPr>
              <w:t>experimentální vývoj</w:t>
            </w:r>
            <w:r w:rsidR="008051C9" w:rsidRPr="00C81C86">
              <w:rPr>
                <w:rFonts w:cs="Arial"/>
              </w:rPr>
              <w:t xml:space="preserve"> </w:t>
            </w:r>
            <w:r w:rsidRPr="00C81C86">
              <w:rPr>
                <w:rFonts w:cs="Arial"/>
              </w:rPr>
              <w:t>v</w:t>
            </w:r>
            <w:r w:rsidR="001C6A9F" w:rsidRPr="00C81C86">
              <w:rPr>
                <w:rFonts w:cs="Arial"/>
              </w:rPr>
              <w:t> </w:t>
            </w:r>
            <w:r w:rsidRPr="00C81C86">
              <w:rPr>
                <w:rFonts w:cs="Arial"/>
              </w:rPr>
              <w:t>případě účinné spolupráce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D96FF" w14:textId="77777777" w:rsidR="00F105E7" w:rsidRPr="00C81C86" w:rsidRDefault="00F105E7" w:rsidP="008051C9">
            <w:pPr>
              <w:spacing w:after="0"/>
              <w:jc w:val="center"/>
              <w:rPr>
                <w:rFonts w:cs="Arial"/>
                <w:i/>
              </w:rPr>
            </w:pPr>
            <w:r w:rsidRPr="00C81C86">
              <w:rPr>
                <w:rFonts w:cs="Arial"/>
              </w:rPr>
              <w:t>60 %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69931" w14:textId="77777777" w:rsidR="00F105E7" w:rsidRPr="00C81C86" w:rsidRDefault="00F105E7" w:rsidP="008051C9">
            <w:pPr>
              <w:spacing w:after="0"/>
              <w:jc w:val="center"/>
              <w:rPr>
                <w:rFonts w:cs="Arial"/>
                <w:i/>
              </w:rPr>
            </w:pPr>
            <w:r w:rsidRPr="00C81C86">
              <w:rPr>
                <w:rFonts w:cs="Arial"/>
              </w:rPr>
              <w:t>50 %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FCB22" w14:textId="77777777" w:rsidR="00F105E7" w:rsidRPr="00C81C86" w:rsidRDefault="00F105E7" w:rsidP="008051C9">
            <w:pPr>
              <w:spacing w:after="0"/>
              <w:jc w:val="center"/>
              <w:rPr>
                <w:rFonts w:cs="Arial"/>
                <w:i/>
              </w:rPr>
            </w:pPr>
            <w:r w:rsidRPr="00C81C86">
              <w:rPr>
                <w:rFonts w:cs="Arial"/>
              </w:rPr>
              <w:t>40 %</w:t>
            </w:r>
          </w:p>
        </w:tc>
      </w:tr>
    </w:tbl>
    <w:p w14:paraId="3CDB6914" w14:textId="249C12A4" w:rsidR="00F105E7" w:rsidRPr="00270289" w:rsidRDefault="00F105E7" w:rsidP="00B77F13">
      <w:pPr>
        <w:spacing w:before="120"/>
        <w:jc w:val="both"/>
        <w:rPr>
          <w:rFonts w:cs="Arial"/>
        </w:rPr>
      </w:pPr>
      <w:r w:rsidRPr="00270289">
        <w:rPr>
          <w:rFonts w:cs="Arial"/>
          <w:b/>
        </w:rPr>
        <w:t xml:space="preserve">Výzkumné organizace mohou obdržet až </w:t>
      </w:r>
      <w:r w:rsidR="003A5872">
        <w:rPr>
          <w:rFonts w:cs="Arial"/>
          <w:b/>
        </w:rPr>
        <w:t>9</w:t>
      </w:r>
      <w:r w:rsidRPr="00270289">
        <w:rPr>
          <w:rFonts w:cs="Arial"/>
          <w:b/>
        </w:rPr>
        <w:t xml:space="preserve">0% </w:t>
      </w:r>
      <w:r w:rsidR="00AB41D2">
        <w:rPr>
          <w:rFonts w:cs="Arial"/>
          <w:b/>
        </w:rPr>
        <w:t>intenzitu</w:t>
      </w:r>
      <w:r w:rsidR="00AB41D2" w:rsidRPr="00270289">
        <w:rPr>
          <w:rFonts w:cs="Arial"/>
          <w:b/>
        </w:rPr>
        <w:t xml:space="preserve"> </w:t>
      </w:r>
      <w:r w:rsidRPr="00270289">
        <w:rPr>
          <w:rFonts w:cs="Arial"/>
          <w:b/>
        </w:rPr>
        <w:t>podpory</w:t>
      </w:r>
      <w:r w:rsidRPr="00270289">
        <w:rPr>
          <w:rFonts w:cs="Arial"/>
        </w:rPr>
        <w:t xml:space="preserve">, ale pouze na </w:t>
      </w:r>
      <w:r w:rsidR="0086248B" w:rsidRPr="00270289">
        <w:rPr>
          <w:rFonts w:cs="Arial"/>
        </w:rPr>
        <w:t>své</w:t>
      </w:r>
      <w:r w:rsidRPr="00270289">
        <w:rPr>
          <w:rFonts w:cs="Arial"/>
        </w:rPr>
        <w:t xml:space="preserve"> </w:t>
      </w:r>
      <w:proofErr w:type="spellStart"/>
      <w:r w:rsidRPr="00270289">
        <w:rPr>
          <w:rFonts w:cs="Arial"/>
        </w:rPr>
        <w:t>nehospodářské</w:t>
      </w:r>
      <w:proofErr w:type="spellEnd"/>
      <w:r w:rsidRPr="00270289">
        <w:rPr>
          <w:rFonts w:cs="Arial"/>
        </w:rPr>
        <w:t xml:space="preserve"> činnosti podle čl. 2.1.1 odst. 19 Rámce a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 xml:space="preserve">pokud budou dodrženy všechny související podmínky Nařízení Komise </w:t>
      </w:r>
      <w:r w:rsidR="007D5609" w:rsidRPr="00270289">
        <w:rPr>
          <w:rFonts w:cs="Arial"/>
        </w:rPr>
        <w:t>a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Rámce a</w:t>
      </w:r>
      <w:r w:rsidR="001C6A9F" w:rsidRPr="00270289">
        <w:rPr>
          <w:rFonts w:cs="Arial"/>
        </w:rPr>
        <w:t> </w:t>
      </w:r>
      <w:r w:rsidR="00A81755">
        <w:rPr>
          <w:rFonts w:cs="Arial"/>
        </w:rPr>
        <w:t>pokud zároveň</w:t>
      </w:r>
      <w:r w:rsidRPr="00270289">
        <w:rPr>
          <w:rFonts w:cs="Arial"/>
        </w:rPr>
        <w:t xml:space="preserve"> </w:t>
      </w:r>
      <w:r w:rsidR="00AB41D2">
        <w:rPr>
          <w:rFonts w:cs="Arial"/>
        </w:rPr>
        <w:t>intenzita</w:t>
      </w:r>
      <w:r w:rsidR="00AB41D2" w:rsidRPr="00270289">
        <w:rPr>
          <w:rFonts w:cs="Arial"/>
        </w:rPr>
        <w:t xml:space="preserve"> </w:t>
      </w:r>
      <w:r w:rsidRPr="00270289">
        <w:rPr>
          <w:rFonts w:cs="Arial"/>
        </w:rPr>
        <w:t xml:space="preserve">podpory na projekt nepřekročí </w:t>
      </w:r>
      <w:r w:rsidR="00AB41D2">
        <w:rPr>
          <w:rFonts w:cs="Arial"/>
        </w:rPr>
        <w:t>intenzitu</w:t>
      </w:r>
      <w:r w:rsidR="00AB41D2" w:rsidRPr="00270289">
        <w:rPr>
          <w:rFonts w:cs="Arial"/>
        </w:rPr>
        <w:t xml:space="preserve"> </w:t>
      </w:r>
      <w:r w:rsidR="008051C9" w:rsidRPr="00270289">
        <w:rPr>
          <w:rFonts w:cs="Arial"/>
        </w:rPr>
        <w:t xml:space="preserve">stanovenou </w:t>
      </w:r>
      <w:r w:rsidR="002116CD" w:rsidRPr="00270289">
        <w:rPr>
          <w:rFonts w:cs="Arial"/>
        </w:rPr>
        <w:t>pro </w:t>
      </w:r>
      <w:r w:rsidR="00A81755">
        <w:rPr>
          <w:rFonts w:cs="Arial"/>
        </w:rPr>
        <w:t>příslušný</w:t>
      </w:r>
      <w:r w:rsidR="00A81755" w:rsidRPr="00270289">
        <w:rPr>
          <w:rFonts w:cs="Arial"/>
        </w:rPr>
        <w:t xml:space="preserve"> </w:t>
      </w:r>
      <w:r w:rsidR="0005692E" w:rsidRPr="00270289">
        <w:rPr>
          <w:rFonts w:cs="Arial"/>
        </w:rPr>
        <w:t>podprogram.</w:t>
      </w:r>
      <w:r w:rsidR="00D80EB6">
        <w:rPr>
          <w:rFonts w:cs="Arial"/>
        </w:rPr>
        <w:t xml:space="preserve"> Zbylou část </w:t>
      </w:r>
      <w:r w:rsidR="005C5C03">
        <w:rPr>
          <w:rFonts w:cs="Arial"/>
        </w:rPr>
        <w:t xml:space="preserve">svých uznaných </w:t>
      </w:r>
      <w:r w:rsidR="00D80EB6">
        <w:rPr>
          <w:rFonts w:cs="Arial"/>
        </w:rPr>
        <w:t>nákladů mohou výzkumné organizace dofinancovat jak z neveřejných, tak i z veřejných zdrojů.</w:t>
      </w:r>
    </w:p>
    <w:p w14:paraId="50057634" w14:textId="77777777" w:rsidR="001D676F" w:rsidRDefault="001D676F" w:rsidP="0043466C">
      <w:pPr>
        <w:pStyle w:val="Nadpis1"/>
        <w:sectPr w:rsidR="001D676F" w:rsidSect="002116CD">
          <w:pgSz w:w="11906" w:h="16838"/>
          <w:pgMar w:top="1134" w:right="1416" w:bottom="1134" w:left="1134" w:header="709" w:footer="709" w:gutter="0"/>
          <w:cols w:space="708"/>
          <w:docGrid w:linePitch="360"/>
        </w:sectPr>
      </w:pPr>
    </w:p>
    <w:p w14:paraId="485B08F8" w14:textId="4676A0D9" w:rsidR="001C6A9F" w:rsidRDefault="00E72067" w:rsidP="0043466C">
      <w:pPr>
        <w:pStyle w:val="Nadpis1"/>
      </w:pPr>
      <w:r>
        <w:lastRenderedPageBreak/>
        <w:t>Způsobilé a u</w:t>
      </w:r>
      <w:r w:rsidR="001C6A9F">
        <w:t xml:space="preserve">znané náklady </w:t>
      </w:r>
    </w:p>
    <w:p w14:paraId="6773F0BA" w14:textId="77777777" w:rsidR="00F105E7" w:rsidRPr="00270289" w:rsidRDefault="00F105E7" w:rsidP="00B77F13">
      <w:pPr>
        <w:jc w:val="both"/>
        <w:rPr>
          <w:rFonts w:eastAsia="Times New Roman" w:cs="Arial"/>
          <w:i/>
        </w:rPr>
      </w:pPr>
      <w:r w:rsidRPr="00270289">
        <w:rPr>
          <w:rFonts w:cs="Arial"/>
        </w:rPr>
        <w:t>Podpora bude poskytována na uznané náklady projektu, tj. na ty způsobilé náklady, které poskytovatel schválí jako odůvodněné. Uchazeč může jako způsobilé náklady navrhnout náklady vymezené v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 xml:space="preserve">souladu se </w:t>
      </w:r>
      <w:r w:rsidR="00CB7871">
        <w:rPr>
          <w:rFonts w:cs="Arial"/>
        </w:rPr>
        <w:t>Z</w:t>
      </w:r>
      <w:r w:rsidRPr="00270289">
        <w:rPr>
          <w:rFonts w:cs="Arial"/>
        </w:rPr>
        <w:t>ákonem, Nařízením Komise a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Rámcem. Veškeré způsobilé náklady projektu musí být vynaloženy na činnosti přímo související s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realizací projektu a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 xml:space="preserve">musí být přiřazeny ke konkrétní kategorii </w:t>
      </w:r>
      <w:proofErr w:type="spellStart"/>
      <w:r w:rsidRPr="00270289">
        <w:rPr>
          <w:rFonts w:cs="Arial"/>
        </w:rPr>
        <w:t>VaV</w:t>
      </w:r>
      <w:proofErr w:type="spellEnd"/>
      <w:r w:rsidRPr="00270289">
        <w:rPr>
          <w:rFonts w:cs="Arial"/>
        </w:rPr>
        <w:t>, tj</w:t>
      </w:r>
      <w:r w:rsidR="007D5609" w:rsidRPr="00270289">
        <w:rPr>
          <w:rFonts w:cs="Arial"/>
        </w:rPr>
        <w:t>. na </w:t>
      </w:r>
      <w:r w:rsidR="00D245DB" w:rsidRPr="00270289">
        <w:rPr>
          <w:rFonts w:cs="Arial"/>
        </w:rPr>
        <w:t xml:space="preserve">průmyslový </w:t>
      </w:r>
      <w:r w:rsidRPr="00270289">
        <w:rPr>
          <w:rFonts w:cs="Arial"/>
        </w:rPr>
        <w:t xml:space="preserve">výzkum nebo experimentální vývoj. </w:t>
      </w:r>
    </w:p>
    <w:p w14:paraId="65E6F938" w14:textId="77777777" w:rsidR="00F105E7" w:rsidRPr="00270289" w:rsidRDefault="00F105E7" w:rsidP="00B77F13">
      <w:pPr>
        <w:keepNext/>
        <w:jc w:val="both"/>
        <w:rPr>
          <w:rFonts w:cs="Arial"/>
          <w:i/>
        </w:rPr>
      </w:pPr>
      <w:r w:rsidRPr="00270289">
        <w:rPr>
          <w:rFonts w:cs="Arial"/>
          <w:b/>
        </w:rPr>
        <w:t xml:space="preserve">Způsobilými náklady </w:t>
      </w:r>
      <w:r w:rsidRPr="00270289">
        <w:rPr>
          <w:rFonts w:cs="Arial"/>
        </w:rPr>
        <w:t>projektu v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tomto Programu jsou:</w:t>
      </w:r>
    </w:p>
    <w:p w14:paraId="68F3B787" w14:textId="77777777" w:rsidR="00F105E7" w:rsidRPr="00270289" w:rsidRDefault="00F105E7" w:rsidP="00125A60">
      <w:pPr>
        <w:numPr>
          <w:ilvl w:val="0"/>
          <w:numId w:val="25"/>
        </w:numPr>
        <w:spacing w:after="60"/>
        <w:ind w:left="284" w:hanging="284"/>
        <w:rPr>
          <w:rFonts w:cs="Arial"/>
          <w:b/>
          <w:i/>
        </w:rPr>
      </w:pPr>
      <w:r w:rsidRPr="00270289">
        <w:rPr>
          <w:rFonts w:cs="Arial"/>
          <w:b/>
        </w:rPr>
        <w:t>osobní náklady nebo výdaje</w:t>
      </w:r>
      <w:r w:rsidRPr="00270289">
        <w:rPr>
          <w:rFonts w:cs="Arial"/>
        </w:rPr>
        <w:t xml:space="preserve"> podle čl. 25 odst. 3 písm. a) Nařízení Komise;</w:t>
      </w:r>
    </w:p>
    <w:p w14:paraId="68D49C3E" w14:textId="77777777" w:rsidR="00F105E7" w:rsidRPr="00270289" w:rsidRDefault="00F105E7" w:rsidP="00125A60">
      <w:pPr>
        <w:numPr>
          <w:ilvl w:val="0"/>
          <w:numId w:val="25"/>
        </w:numPr>
        <w:spacing w:after="60"/>
        <w:ind w:left="284" w:hanging="284"/>
        <w:jc w:val="both"/>
        <w:rPr>
          <w:rFonts w:cs="Arial"/>
        </w:rPr>
      </w:pPr>
      <w:r w:rsidRPr="00270289">
        <w:rPr>
          <w:rFonts w:cs="Arial"/>
          <w:b/>
        </w:rPr>
        <w:t>náklady nebo výdaje na nástroje, přístroje a</w:t>
      </w:r>
      <w:r w:rsidR="001C6A9F" w:rsidRPr="00270289">
        <w:rPr>
          <w:rFonts w:cs="Arial"/>
          <w:b/>
        </w:rPr>
        <w:t> </w:t>
      </w:r>
      <w:r w:rsidRPr="00270289">
        <w:rPr>
          <w:rFonts w:cs="Arial"/>
          <w:b/>
        </w:rPr>
        <w:t xml:space="preserve">vybavení </w:t>
      </w:r>
      <w:r w:rsidRPr="00270289">
        <w:rPr>
          <w:rFonts w:cs="Arial"/>
        </w:rPr>
        <w:t>podle čl. 25 odst. 3 písm. b) Nařízení Komise</w:t>
      </w:r>
      <w:r w:rsidR="008051C9" w:rsidRPr="00270289">
        <w:rPr>
          <w:rFonts w:cs="Arial"/>
        </w:rPr>
        <w:t>, přičemž do způsobilých nákladů projektu nelze zahrnout náklady nebo výdaje na pořízení hmotného a</w:t>
      </w:r>
      <w:r w:rsidR="001C6A9F" w:rsidRPr="00270289">
        <w:rPr>
          <w:rFonts w:cs="Arial"/>
        </w:rPr>
        <w:t> </w:t>
      </w:r>
      <w:r w:rsidR="008051C9" w:rsidRPr="00270289">
        <w:rPr>
          <w:rFonts w:cs="Arial"/>
        </w:rPr>
        <w:t>nehmotného majetku, s</w:t>
      </w:r>
      <w:r w:rsidR="001C6A9F" w:rsidRPr="00270289">
        <w:rPr>
          <w:rFonts w:cs="Arial"/>
        </w:rPr>
        <w:t> </w:t>
      </w:r>
      <w:r w:rsidR="008051C9" w:rsidRPr="00270289">
        <w:rPr>
          <w:rFonts w:cs="Arial"/>
        </w:rPr>
        <w:t>výjimkou daňových odpisů tohoto majetku</w:t>
      </w:r>
      <w:r w:rsidRPr="00270289">
        <w:rPr>
          <w:rFonts w:cs="Arial"/>
        </w:rPr>
        <w:t>;</w:t>
      </w:r>
    </w:p>
    <w:p w14:paraId="3F7AED6F" w14:textId="7E2F0186" w:rsidR="00F105E7" w:rsidRPr="00270289" w:rsidRDefault="00F105E7" w:rsidP="00125A60">
      <w:pPr>
        <w:numPr>
          <w:ilvl w:val="0"/>
          <w:numId w:val="25"/>
        </w:numPr>
        <w:spacing w:after="60"/>
        <w:ind w:left="284" w:hanging="284"/>
        <w:jc w:val="both"/>
        <w:rPr>
          <w:rFonts w:cs="Arial"/>
          <w:i/>
        </w:rPr>
      </w:pPr>
      <w:r w:rsidRPr="00270289">
        <w:rPr>
          <w:rFonts w:cs="Arial"/>
          <w:b/>
        </w:rPr>
        <w:t xml:space="preserve">náklady nebo výdaje na služby </w:t>
      </w:r>
      <w:r w:rsidRPr="00270289">
        <w:rPr>
          <w:rFonts w:cs="Arial"/>
        </w:rPr>
        <w:t>podle čl. 25 odst. 3 písm. d) Nařízení Komise;</w:t>
      </w:r>
      <w:r w:rsidR="004B6BE2">
        <w:rPr>
          <w:rFonts w:cs="Arial"/>
        </w:rPr>
        <w:t xml:space="preserve"> tj. včetně nákladů na</w:t>
      </w:r>
      <w:r w:rsidR="00740A83">
        <w:rPr>
          <w:rFonts w:cs="Arial"/>
        </w:rPr>
        <w:t> </w:t>
      </w:r>
      <w:r w:rsidR="004B6BE2">
        <w:rPr>
          <w:rFonts w:cs="Arial"/>
        </w:rPr>
        <w:t>smluvní výzkum;</w:t>
      </w:r>
    </w:p>
    <w:p w14:paraId="69F39F47" w14:textId="77777777" w:rsidR="00F105E7" w:rsidRPr="00270289" w:rsidRDefault="007D5609" w:rsidP="00125A60">
      <w:pPr>
        <w:numPr>
          <w:ilvl w:val="0"/>
          <w:numId w:val="25"/>
        </w:numPr>
        <w:spacing w:after="60"/>
        <w:ind w:left="284" w:hanging="284"/>
        <w:jc w:val="both"/>
        <w:rPr>
          <w:rFonts w:cs="Arial"/>
          <w:i/>
        </w:rPr>
      </w:pPr>
      <w:r w:rsidRPr="00270289">
        <w:rPr>
          <w:rFonts w:cs="Arial"/>
          <w:b/>
        </w:rPr>
        <w:t xml:space="preserve">další </w:t>
      </w:r>
      <w:r w:rsidR="00F105E7" w:rsidRPr="00270289">
        <w:rPr>
          <w:rFonts w:cs="Arial"/>
          <w:b/>
        </w:rPr>
        <w:t xml:space="preserve">náklady nebo výdaje </w:t>
      </w:r>
      <w:r w:rsidR="00F105E7" w:rsidRPr="00270289">
        <w:rPr>
          <w:rFonts w:cs="Arial"/>
        </w:rPr>
        <w:t>podle čl. 25 odst. 3 písm. e) Nařízení Komise.</w:t>
      </w:r>
    </w:p>
    <w:p w14:paraId="42324C79" w14:textId="77777777" w:rsidR="00F105E7" w:rsidRPr="00270289" w:rsidRDefault="00F105E7" w:rsidP="00B77F13">
      <w:pPr>
        <w:jc w:val="both"/>
        <w:rPr>
          <w:rFonts w:cs="Arial"/>
        </w:rPr>
      </w:pPr>
      <w:r w:rsidRPr="00270289">
        <w:rPr>
          <w:rFonts w:cs="Arial"/>
        </w:rPr>
        <w:t>Způsobilé náklady musí být přiměřené (musí odpovídat cenám v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čase a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místě obvyklým) a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musí být vynaloženy v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souladu s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principy hospodárnosti, účelnosti a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efektivnosti.</w:t>
      </w:r>
    </w:p>
    <w:p w14:paraId="1EAC8418" w14:textId="660ECE91" w:rsidR="0043466C" w:rsidRDefault="0043466C" w:rsidP="00B77F13">
      <w:pPr>
        <w:jc w:val="both"/>
        <w:rPr>
          <w:rFonts w:cs="Arial"/>
        </w:rPr>
      </w:pPr>
      <w:r w:rsidRPr="00270289">
        <w:rPr>
          <w:rFonts w:cs="Arial"/>
        </w:rPr>
        <w:t>Podrobnější vymezení způsobilých nákladů bude uvedeno v zadávací dokumentaci veřejných soutěží.</w:t>
      </w:r>
      <w:r w:rsidR="009F4BB9">
        <w:rPr>
          <w:rFonts w:cs="Arial"/>
        </w:rPr>
        <w:t xml:space="preserve"> </w:t>
      </w:r>
      <w:r w:rsidR="009F4BB9" w:rsidRPr="00BC49BE">
        <w:rPr>
          <w:rFonts w:cs="Arial"/>
        </w:rPr>
        <w:t xml:space="preserve">Stanoveny mohou být také další parametry podporovaných projektů </w:t>
      </w:r>
      <w:r w:rsidR="004B6BE2">
        <w:rPr>
          <w:rFonts w:cs="Arial"/>
        </w:rPr>
        <w:t xml:space="preserve">vztahující se k jejich nákladům </w:t>
      </w:r>
      <w:r w:rsidR="009F4BB9" w:rsidRPr="00BC49BE">
        <w:rPr>
          <w:rFonts w:cs="Arial"/>
        </w:rPr>
        <w:t>(viz</w:t>
      </w:r>
      <w:r w:rsidR="00740A83">
        <w:rPr>
          <w:rFonts w:cs="Arial"/>
        </w:rPr>
        <w:t> </w:t>
      </w:r>
      <w:r w:rsidR="009F4BB9" w:rsidRPr="00BC49BE">
        <w:rPr>
          <w:rFonts w:cs="Arial"/>
        </w:rPr>
        <w:t>závěr kapitoly 7 Programu).</w:t>
      </w:r>
    </w:p>
    <w:p w14:paraId="7C948CC4" w14:textId="77777777" w:rsidR="001D676F" w:rsidRPr="00270289" w:rsidRDefault="001D676F" w:rsidP="00B77F13">
      <w:pPr>
        <w:jc w:val="both"/>
        <w:rPr>
          <w:rFonts w:cs="Arial"/>
          <w:i/>
        </w:rPr>
      </w:pPr>
    </w:p>
    <w:p w14:paraId="5B5440CB" w14:textId="77777777" w:rsidR="0017547F" w:rsidRPr="001A7A98" w:rsidRDefault="0043466C" w:rsidP="0043466C">
      <w:pPr>
        <w:pStyle w:val="Nadpis1"/>
      </w:pPr>
      <w:r>
        <w:t xml:space="preserve"> </w:t>
      </w:r>
      <w:r w:rsidR="0017547F" w:rsidRPr="001A7A98">
        <w:t>Způsob a</w:t>
      </w:r>
      <w:r w:rsidR="001C6A9F">
        <w:t> </w:t>
      </w:r>
      <w:r w:rsidR="0017547F" w:rsidRPr="001A7A98">
        <w:t>kritéria hodnocení návrhů projektů</w:t>
      </w:r>
    </w:p>
    <w:p w14:paraId="4A468ECD" w14:textId="3FBB7B48" w:rsidR="0017547F" w:rsidRPr="00270289" w:rsidRDefault="0017547F" w:rsidP="00B77F13">
      <w:pPr>
        <w:jc w:val="both"/>
        <w:rPr>
          <w:rFonts w:cs="Arial"/>
          <w:i/>
        </w:rPr>
      </w:pPr>
      <w:r w:rsidRPr="00270289">
        <w:rPr>
          <w:rFonts w:cs="Arial"/>
        </w:rPr>
        <w:t>O přijetí návrhu projektu do veřejné soutěže, resp. o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jeho vyřazení z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veřejné soutěže, rozhoduje poskytovatel v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souladu s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§</w:t>
      </w:r>
      <w:r w:rsidR="00125A60">
        <w:rPr>
          <w:rFonts w:cs="Arial"/>
        </w:rPr>
        <w:t> </w:t>
      </w:r>
      <w:r w:rsidRPr="00270289">
        <w:rPr>
          <w:rFonts w:cs="Arial"/>
        </w:rPr>
        <w:t>21 odst.</w:t>
      </w:r>
      <w:r w:rsidR="00125A60">
        <w:rPr>
          <w:rFonts w:cs="Arial"/>
        </w:rPr>
        <w:t> </w:t>
      </w:r>
      <w:r w:rsidRPr="00270289">
        <w:rPr>
          <w:rFonts w:cs="Arial"/>
        </w:rPr>
        <w:t xml:space="preserve">3 </w:t>
      </w:r>
      <w:r w:rsidR="00D47B7B">
        <w:rPr>
          <w:rFonts w:cs="Arial"/>
        </w:rPr>
        <w:t>Zákona.</w:t>
      </w:r>
      <w:r w:rsidRPr="00270289">
        <w:rPr>
          <w:rFonts w:cs="Arial"/>
        </w:rPr>
        <w:t xml:space="preserve"> Pro hodnoce</w:t>
      </w:r>
      <w:r w:rsidR="00AE21E9" w:rsidRPr="00270289">
        <w:rPr>
          <w:rFonts w:cs="Arial"/>
        </w:rPr>
        <w:t>ní návrhů projektů přijatých do </w:t>
      </w:r>
      <w:r w:rsidRPr="00270289">
        <w:rPr>
          <w:rFonts w:cs="Arial"/>
        </w:rPr>
        <w:t xml:space="preserve">veřejné soutěže ustaví poskytovatel </w:t>
      </w:r>
      <w:r w:rsidR="00535CA3">
        <w:rPr>
          <w:rFonts w:cs="Arial"/>
        </w:rPr>
        <w:t xml:space="preserve">ve spolupráci s MPO </w:t>
      </w:r>
      <w:r w:rsidRPr="00270289">
        <w:rPr>
          <w:rFonts w:cs="Arial"/>
        </w:rPr>
        <w:t>odborný poradní orgán – Radu programu. Každý návrh projektu bude hodnocen nejméně dvěma odbornými posudky nezávislých oponentů.</w:t>
      </w:r>
    </w:p>
    <w:p w14:paraId="0FE12D43" w14:textId="77777777" w:rsidR="00776EEF" w:rsidRPr="009B47A1" w:rsidRDefault="00776EEF" w:rsidP="00B77F13">
      <w:pPr>
        <w:jc w:val="both"/>
        <w:rPr>
          <w:rFonts w:cs="Arial"/>
          <w:i/>
        </w:rPr>
      </w:pPr>
      <w:r w:rsidRPr="00940645">
        <w:rPr>
          <w:rFonts w:cs="Arial"/>
        </w:rPr>
        <w:t>Kritéria, která budou obecně uplatněna při hodnocení návrhů projektů, jsou:</w:t>
      </w:r>
    </w:p>
    <w:p w14:paraId="4C920E33" w14:textId="77777777" w:rsidR="00776EEF" w:rsidRPr="009B47A1" w:rsidRDefault="00776EEF" w:rsidP="00AE2446">
      <w:pPr>
        <w:pStyle w:val="Odstavecseseznamem"/>
        <w:numPr>
          <w:ilvl w:val="0"/>
          <w:numId w:val="11"/>
        </w:numPr>
        <w:ind w:left="284" w:hanging="284"/>
        <w:rPr>
          <w:rFonts w:cs="Arial"/>
          <w:b/>
        </w:rPr>
      </w:pPr>
      <w:r w:rsidRPr="009B47A1">
        <w:rPr>
          <w:rFonts w:cs="Arial"/>
          <w:b/>
        </w:rPr>
        <w:t>naplnění cílů Programu</w:t>
      </w:r>
      <w:r>
        <w:rPr>
          <w:rFonts w:cs="Arial"/>
          <w:b/>
        </w:rPr>
        <w:t xml:space="preserve"> a</w:t>
      </w:r>
      <w:r w:rsidR="001C6A9F">
        <w:rPr>
          <w:rFonts w:cs="Arial"/>
          <w:b/>
        </w:rPr>
        <w:t> </w:t>
      </w:r>
      <w:r>
        <w:rPr>
          <w:rFonts w:cs="Arial"/>
          <w:b/>
        </w:rPr>
        <w:t>podprogramu</w:t>
      </w:r>
      <w:r w:rsidRPr="009B47A1">
        <w:rPr>
          <w:rFonts w:cs="Arial"/>
          <w:b/>
        </w:rPr>
        <w:t>,</w:t>
      </w:r>
    </w:p>
    <w:p w14:paraId="1A379079" w14:textId="77777777" w:rsidR="00776EEF" w:rsidRPr="009B47A1" w:rsidRDefault="00776EEF" w:rsidP="00AE2446">
      <w:pPr>
        <w:pStyle w:val="Odstavecseseznamem"/>
        <w:numPr>
          <w:ilvl w:val="0"/>
          <w:numId w:val="11"/>
        </w:numPr>
        <w:ind w:left="284" w:hanging="284"/>
        <w:rPr>
          <w:rFonts w:cs="Arial"/>
          <w:b/>
        </w:rPr>
      </w:pPr>
      <w:r>
        <w:rPr>
          <w:rFonts w:cs="Arial"/>
          <w:b/>
        </w:rPr>
        <w:t>soulad zaměření projektu se stanovenými věcnými prioritami</w:t>
      </w:r>
      <w:r w:rsidRPr="009B47A1">
        <w:rPr>
          <w:rFonts w:cs="Arial"/>
          <w:b/>
        </w:rPr>
        <w:t>,</w:t>
      </w:r>
    </w:p>
    <w:p w14:paraId="60AE328B" w14:textId="77777777" w:rsidR="00776EEF" w:rsidRPr="009B47A1" w:rsidRDefault="00776EEF" w:rsidP="00AE2446">
      <w:pPr>
        <w:pStyle w:val="Odstavecseseznamem"/>
        <w:numPr>
          <w:ilvl w:val="0"/>
          <w:numId w:val="11"/>
        </w:numPr>
        <w:ind w:left="284" w:hanging="284"/>
        <w:rPr>
          <w:rFonts w:cs="Arial"/>
          <w:b/>
        </w:rPr>
      </w:pPr>
      <w:r>
        <w:rPr>
          <w:rFonts w:cs="Arial"/>
          <w:b/>
        </w:rPr>
        <w:t>odborná a</w:t>
      </w:r>
      <w:r w:rsidR="001C6A9F">
        <w:rPr>
          <w:rFonts w:cs="Arial"/>
          <w:b/>
        </w:rPr>
        <w:t> </w:t>
      </w:r>
      <w:r>
        <w:rPr>
          <w:rFonts w:cs="Arial"/>
          <w:b/>
        </w:rPr>
        <w:t>ekonomická</w:t>
      </w:r>
      <w:r w:rsidRPr="009B47A1">
        <w:rPr>
          <w:rFonts w:cs="Arial"/>
          <w:b/>
        </w:rPr>
        <w:t xml:space="preserve"> způsobilost uchazeče,</w:t>
      </w:r>
    </w:p>
    <w:p w14:paraId="15D5EE5E" w14:textId="77777777" w:rsidR="00776EEF" w:rsidRPr="009B47A1" w:rsidRDefault="00776EEF" w:rsidP="00AE2446">
      <w:pPr>
        <w:pStyle w:val="Odstavecseseznamem"/>
        <w:numPr>
          <w:ilvl w:val="0"/>
          <w:numId w:val="11"/>
        </w:numPr>
        <w:ind w:left="284" w:hanging="284"/>
        <w:rPr>
          <w:rFonts w:cs="Arial"/>
          <w:b/>
        </w:rPr>
      </w:pPr>
      <w:proofErr w:type="spellStart"/>
      <w:proofErr w:type="gramStart"/>
      <w:r w:rsidRPr="009B47A1">
        <w:rPr>
          <w:rFonts w:cs="Arial"/>
          <w:b/>
        </w:rPr>
        <w:t>technicko</w:t>
      </w:r>
      <w:proofErr w:type="spellEnd"/>
      <w:r w:rsidRPr="009B47A1">
        <w:rPr>
          <w:rFonts w:cs="Arial"/>
          <w:b/>
        </w:rPr>
        <w:t>–ekonomická</w:t>
      </w:r>
      <w:proofErr w:type="gramEnd"/>
      <w:r w:rsidRPr="009B47A1">
        <w:rPr>
          <w:rFonts w:cs="Arial"/>
          <w:b/>
        </w:rPr>
        <w:t xml:space="preserve"> úroveň a</w:t>
      </w:r>
      <w:r w:rsidR="001C6A9F">
        <w:rPr>
          <w:rFonts w:cs="Arial"/>
          <w:b/>
        </w:rPr>
        <w:t> </w:t>
      </w:r>
      <w:r w:rsidRPr="009B47A1">
        <w:rPr>
          <w:rFonts w:cs="Arial"/>
          <w:b/>
        </w:rPr>
        <w:t>komplexnost navrhovaného řešení,</w:t>
      </w:r>
    </w:p>
    <w:p w14:paraId="4B2646E4" w14:textId="77777777" w:rsidR="00776EEF" w:rsidRPr="009B47A1" w:rsidRDefault="00776EEF" w:rsidP="00AE2446">
      <w:pPr>
        <w:pStyle w:val="Odstavecseseznamem"/>
        <w:numPr>
          <w:ilvl w:val="0"/>
          <w:numId w:val="11"/>
        </w:numPr>
        <w:ind w:left="284" w:hanging="284"/>
        <w:rPr>
          <w:rFonts w:cs="Arial"/>
          <w:b/>
        </w:rPr>
      </w:pPr>
      <w:r w:rsidRPr="009B47A1">
        <w:rPr>
          <w:rFonts w:cs="Arial"/>
          <w:b/>
        </w:rPr>
        <w:t>aktuálnost a</w:t>
      </w:r>
      <w:r w:rsidR="001C6A9F">
        <w:rPr>
          <w:rFonts w:cs="Arial"/>
          <w:b/>
        </w:rPr>
        <w:t> </w:t>
      </w:r>
      <w:r w:rsidRPr="009B47A1">
        <w:rPr>
          <w:rFonts w:cs="Arial"/>
          <w:b/>
        </w:rPr>
        <w:t>potřebnost projektu a</w:t>
      </w:r>
      <w:r w:rsidR="001C6A9F">
        <w:rPr>
          <w:rFonts w:cs="Arial"/>
          <w:b/>
        </w:rPr>
        <w:t> </w:t>
      </w:r>
      <w:r w:rsidRPr="009B47A1">
        <w:rPr>
          <w:rFonts w:cs="Arial"/>
          <w:b/>
        </w:rPr>
        <w:t>vhodnost jeho podpory z</w:t>
      </w:r>
      <w:r w:rsidR="001C6A9F">
        <w:rPr>
          <w:rFonts w:cs="Arial"/>
          <w:b/>
        </w:rPr>
        <w:t> </w:t>
      </w:r>
      <w:r w:rsidRPr="009B47A1">
        <w:rPr>
          <w:rFonts w:cs="Arial"/>
          <w:b/>
        </w:rPr>
        <w:t>veřejných prostředků,</w:t>
      </w:r>
    </w:p>
    <w:p w14:paraId="167A8241" w14:textId="77777777" w:rsidR="00776EEF" w:rsidRPr="009B47A1" w:rsidRDefault="00776EEF" w:rsidP="00AE2446">
      <w:pPr>
        <w:pStyle w:val="Odstavecseseznamem"/>
        <w:numPr>
          <w:ilvl w:val="0"/>
          <w:numId w:val="11"/>
        </w:numPr>
        <w:ind w:left="284" w:hanging="284"/>
        <w:rPr>
          <w:rFonts w:cs="Arial"/>
          <w:b/>
        </w:rPr>
      </w:pPr>
      <w:r w:rsidRPr="009B47A1">
        <w:rPr>
          <w:rFonts w:cs="Arial"/>
          <w:b/>
        </w:rPr>
        <w:t>přiměřenost časového plánu a</w:t>
      </w:r>
      <w:r w:rsidR="001C6A9F">
        <w:rPr>
          <w:rFonts w:cs="Arial"/>
          <w:b/>
        </w:rPr>
        <w:t> </w:t>
      </w:r>
      <w:r w:rsidRPr="009B47A1">
        <w:rPr>
          <w:rFonts w:cs="Arial"/>
          <w:b/>
        </w:rPr>
        <w:t>finančních požadavků,</w:t>
      </w:r>
    </w:p>
    <w:p w14:paraId="74E3C0E4" w14:textId="77777777" w:rsidR="00776EEF" w:rsidRPr="009B47A1" w:rsidRDefault="00776EEF" w:rsidP="00AE2446">
      <w:pPr>
        <w:pStyle w:val="Odstavecseseznamem"/>
        <w:numPr>
          <w:ilvl w:val="0"/>
          <w:numId w:val="11"/>
        </w:numPr>
        <w:ind w:left="284" w:hanging="284"/>
        <w:rPr>
          <w:rFonts w:cs="Arial"/>
          <w:b/>
        </w:rPr>
      </w:pPr>
      <w:r w:rsidRPr="009B47A1">
        <w:rPr>
          <w:rFonts w:cs="Arial"/>
          <w:b/>
        </w:rPr>
        <w:t>naplnění účinné spolupráce,</w:t>
      </w:r>
    </w:p>
    <w:p w14:paraId="606BDD64" w14:textId="77777777" w:rsidR="00776EEF" w:rsidRPr="009B47A1" w:rsidRDefault="00776EEF" w:rsidP="00AE2446">
      <w:pPr>
        <w:pStyle w:val="Odstavecseseznamem"/>
        <w:numPr>
          <w:ilvl w:val="0"/>
          <w:numId w:val="11"/>
        </w:numPr>
        <w:ind w:left="284" w:hanging="284"/>
        <w:rPr>
          <w:rFonts w:cs="Arial"/>
          <w:b/>
        </w:rPr>
      </w:pPr>
      <w:r w:rsidRPr="009B47A1">
        <w:rPr>
          <w:rFonts w:cs="Arial"/>
          <w:b/>
        </w:rPr>
        <w:t>uplatnění výsledků.</w:t>
      </w:r>
    </w:p>
    <w:p w14:paraId="25193B31" w14:textId="77777777" w:rsidR="00776EEF" w:rsidRDefault="00776EEF" w:rsidP="00B77F13">
      <w:pPr>
        <w:jc w:val="both"/>
        <w:rPr>
          <w:rFonts w:cs="Arial"/>
        </w:rPr>
      </w:pPr>
      <w:r>
        <w:rPr>
          <w:rFonts w:cs="Arial"/>
        </w:rPr>
        <w:t>Pro jednotlivé podprogramy a</w:t>
      </w:r>
      <w:r w:rsidR="001C6A9F">
        <w:rPr>
          <w:rFonts w:cs="Arial"/>
        </w:rPr>
        <w:t> </w:t>
      </w:r>
      <w:r>
        <w:rPr>
          <w:rFonts w:cs="Arial"/>
        </w:rPr>
        <w:t>soutěže bude v</w:t>
      </w:r>
      <w:r w:rsidR="001C6A9F">
        <w:rPr>
          <w:rFonts w:cs="Arial"/>
        </w:rPr>
        <w:t> </w:t>
      </w:r>
      <w:r>
        <w:rPr>
          <w:rFonts w:cs="Arial"/>
        </w:rPr>
        <w:t>zadávací dokumentaci vždy stanoveno, která z</w:t>
      </w:r>
      <w:r w:rsidR="001C6A9F">
        <w:rPr>
          <w:rFonts w:cs="Arial"/>
        </w:rPr>
        <w:t> </w:t>
      </w:r>
      <w:r>
        <w:rPr>
          <w:rFonts w:cs="Arial"/>
        </w:rPr>
        <w:t>výše uvedených kritérií budou hodnocena jako binární (tj. klasifikována pouze jako splněná či nesplněná), a</w:t>
      </w:r>
      <w:r w:rsidR="001C6A9F">
        <w:rPr>
          <w:rFonts w:cs="Arial"/>
        </w:rPr>
        <w:t> </w:t>
      </w:r>
      <w:r>
        <w:rPr>
          <w:rFonts w:cs="Arial"/>
        </w:rPr>
        <w:t>která budou bodována a</w:t>
      </w:r>
      <w:r w:rsidR="001C6A9F">
        <w:rPr>
          <w:rFonts w:cs="Arial"/>
        </w:rPr>
        <w:t> </w:t>
      </w:r>
      <w:r>
        <w:rPr>
          <w:rFonts w:cs="Arial"/>
        </w:rPr>
        <w:t>tím i</w:t>
      </w:r>
      <w:r w:rsidR="001C6A9F">
        <w:rPr>
          <w:rFonts w:cs="Arial"/>
        </w:rPr>
        <w:t> </w:t>
      </w:r>
      <w:r>
        <w:rPr>
          <w:rFonts w:cs="Arial"/>
        </w:rPr>
        <w:t>určující pro pořadí projektů.</w:t>
      </w:r>
    </w:p>
    <w:p w14:paraId="540095ED" w14:textId="77777777" w:rsidR="00776EEF" w:rsidRDefault="0086248B" w:rsidP="00B77F13">
      <w:pPr>
        <w:jc w:val="both"/>
        <w:rPr>
          <w:rFonts w:cs="Arial"/>
        </w:rPr>
      </w:pPr>
      <w:r>
        <w:rPr>
          <w:rFonts w:cs="Arial"/>
        </w:rPr>
        <w:t>Předpokládá se, že</w:t>
      </w:r>
      <w:r w:rsidR="00776EEF">
        <w:rPr>
          <w:rFonts w:cs="Arial"/>
        </w:rPr>
        <w:t xml:space="preserve"> </w:t>
      </w:r>
      <w:r>
        <w:rPr>
          <w:rFonts w:cs="Arial"/>
        </w:rPr>
        <w:t>j</w:t>
      </w:r>
      <w:r w:rsidR="00776EEF">
        <w:rPr>
          <w:rFonts w:cs="Arial"/>
        </w:rPr>
        <w:t>ako binární</w:t>
      </w:r>
      <w:r>
        <w:rPr>
          <w:rFonts w:cs="Arial"/>
        </w:rPr>
        <w:t xml:space="preserve"> budou hodnocena následující kritéria</w:t>
      </w:r>
      <w:r w:rsidR="00776EEF">
        <w:rPr>
          <w:rFonts w:cs="Arial"/>
        </w:rPr>
        <w:t>:</w:t>
      </w:r>
    </w:p>
    <w:p w14:paraId="358477BF" w14:textId="77777777" w:rsidR="00776EEF" w:rsidRDefault="00776EEF" w:rsidP="00AE2446">
      <w:pPr>
        <w:pStyle w:val="Odstavecseseznamem"/>
        <w:numPr>
          <w:ilvl w:val="0"/>
          <w:numId w:val="20"/>
        </w:numPr>
        <w:jc w:val="both"/>
        <w:rPr>
          <w:rFonts w:cs="Arial"/>
        </w:rPr>
      </w:pPr>
      <w:r>
        <w:rPr>
          <w:rFonts w:cs="Arial"/>
        </w:rPr>
        <w:t>soulad zaměření projektu se stanovenými věcnými prioritami (NPOV, RIS3),</w:t>
      </w:r>
    </w:p>
    <w:p w14:paraId="35F29B47" w14:textId="77777777" w:rsidR="00776EEF" w:rsidRDefault="00776EEF" w:rsidP="00AE2446">
      <w:pPr>
        <w:pStyle w:val="Odstavecseseznamem"/>
        <w:numPr>
          <w:ilvl w:val="0"/>
          <w:numId w:val="20"/>
        </w:numPr>
        <w:jc w:val="both"/>
        <w:rPr>
          <w:rFonts w:cs="Arial"/>
        </w:rPr>
      </w:pPr>
      <w:r>
        <w:rPr>
          <w:rFonts w:cs="Arial"/>
        </w:rPr>
        <w:t>odborná a</w:t>
      </w:r>
      <w:r w:rsidR="001C6A9F">
        <w:rPr>
          <w:rFonts w:cs="Arial"/>
        </w:rPr>
        <w:t> </w:t>
      </w:r>
      <w:r>
        <w:rPr>
          <w:rFonts w:cs="Arial"/>
        </w:rPr>
        <w:t>ekonomická způsobilost uchazeče,</w:t>
      </w:r>
    </w:p>
    <w:p w14:paraId="373BB1CF" w14:textId="77777777" w:rsidR="00776EEF" w:rsidRDefault="00776EEF" w:rsidP="00AE2446">
      <w:pPr>
        <w:pStyle w:val="Odstavecseseznamem"/>
        <w:numPr>
          <w:ilvl w:val="0"/>
          <w:numId w:val="20"/>
        </w:numPr>
        <w:jc w:val="both"/>
        <w:rPr>
          <w:rFonts w:cs="Arial"/>
        </w:rPr>
      </w:pPr>
      <w:r>
        <w:rPr>
          <w:rFonts w:cs="Arial"/>
        </w:rPr>
        <w:t>přiměřenost časového plánu a</w:t>
      </w:r>
      <w:r w:rsidR="001C6A9F">
        <w:rPr>
          <w:rFonts w:cs="Arial"/>
        </w:rPr>
        <w:t> </w:t>
      </w:r>
      <w:r>
        <w:rPr>
          <w:rFonts w:cs="Arial"/>
        </w:rPr>
        <w:t>finančních požadavků,</w:t>
      </w:r>
    </w:p>
    <w:p w14:paraId="082122D3" w14:textId="77777777" w:rsidR="00776EEF" w:rsidRDefault="00776EEF" w:rsidP="00AE2446">
      <w:pPr>
        <w:pStyle w:val="Odstavecseseznamem"/>
        <w:numPr>
          <w:ilvl w:val="0"/>
          <w:numId w:val="20"/>
        </w:numPr>
        <w:jc w:val="both"/>
        <w:rPr>
          <w:rFonts w:cs="Arial"/>
        </w:rPr>
      </w:pPr>
      <w:r>
        <w:rPr>
          <w:rFonts w:cs="Arial"/>
        </w:rPr>
        <w:t>naplnění účinné spolupráce.</w:t>
      </w:r>
    </w:p>
    <w:p w14:paraId="7A41BD35" w14:textId="77777777" w:rsidR="00776EEF" w:rsidRDefault="00776EEF" w:rsidP="001D676F">
      <w:pPr>
        <w:keepNext/>
        <w:jc w:val="both"/>
        <w:rPr>
          <w:rFonts w:cs="Arial"/>
        </w:rPr>
      </w:pPr>
      <w:r>
        <w:rPr>
          <w:rFonts w:cs="Arial"/>
        </w:rPr>
        <w:lastRenderedPageBreak/>
        <w:t>Hodnocení ostatních kritérií by mělo akcentovat cíle jednotlivých podprogramů:</w:t>
      </w:r>
    </w:p>
    <w:p w14:paraId="4704A22C" w14:textId="0F308DF9" w:rsidR="00776EEF" w:rsidRDefault="00776EEF" w:rsidP="00B77F13">
      <w:pPr>
        <w:jc w:val="both"/>
        <w:rPr>
          <w:rFonts w:cs="Arial"/>
        </w:rPr>
      </w:pPr>
      <w:r>
        <w:rPr>
          <w:rFonts w:cs="Arial"/>
        </w:rPr>
        <w:t>Pro PP1 se předpokládá důraz na hodnocení stupně inovativnosti vyvíjeného produktu</w:t>
      </w:r>
      <w:r w:rsidR="004115A4">
        <w:rPr>
          <w:rFonts w:cs="Arial"/>
        </w:rPr>
        <w:t xml:space="preserve"> / technologie</w:t>
      </w:r>
      <w:r>
        <w:rPr>
          <w:rFonts w:cs="Arial"/>
        </w:rPr>
        <w:t xml:space="preserve"> a</w:t>
      </w:r>
      <w:r w:rsidR="001C6A9F">
        <w:rPr>
          <w:rFonts w:cs="Arial"/>
        </w:rPr>
        <w:t> </w:t>
      </w:r>
      <w:r w:rsidR="00DA4AA5">
        <w:rPr>
          <w:rFonts w:cs="Arial"/>
        </w:rPr>
        <w:t>na </w:t>
      </w:r>
      <w:r>
        <w:rPr>
          <w:rFonts w:cs="Arial"/>
        </w:rPr>
        <w:t>hodnocení očekávaných přímých přínosů výsledků projektu pro uchazeče, respektive uplatnění výsledků na trhu</w:t>
      </w:r>
      <w:r w:rsidR="00A57627">
        <w:rPr>
          <w:rFonts w:cs="Arial"/>
        </w:rPr>
        <w:t xml:space="preserve"> (zejména na zahraničních trzích)</w:t>
      </w:r>
      <w:r w:rsidR="00F377E7">
        <w:rPr>
          <w:rFonts w:cs="Arial"/>
        </w:rPr>
        <w:t>.</w:t>
      </w:r>
      <w:r w:rsidR="00EB22F4">
        <w:rPr>
          <w:rFonts w:cs="Arial"/>
        </w:rPr>
        <w:t xml:space="preserve"> Dále také nepřímé přínosy s ohledem na příspěvek k pozitivnímu </w:t>
      </w:r>
      <w:r w:rsidR="00EB22F4" w:rsidRPr="00782084">
        <w:rPr>
          <w:rFonts w:cs="Arial"/>
        </w:rPr>
        <w:t>vývoj</w:t>
      </w:r>
      <w:r w:rsidR="00EB22F4">
        <w:rPr>
          <w:rFonts w:cs="Arial"/>
        </w:rPr>
        <w:t>i</w:t>
      </w:r>
      <w:r w:rsidR="00EB22F4" w:rsidRPr="00782084">
        <w:rPr>
          <w:rFonts w:cs="Arial"/>
        </w:rPr>
        <w:t xml:space="preserve"> pozice </w:t>
      </w:r>
      <w:r w:rsidR="00EB22F4">
        <w:rPr>
          <w:rFonts w:cs="Arial"/>
        </w:rPr>
        <w:t>podpořených firem</w:t>
      </w:r>
      <w:r w:rsidR="00EB22F4" w:rsidRPr="00782084">
        <w:rPr>
          <w:rFonts w:cs="Arial"/>
        </w:rPr>
        <w:t xml:space="preserve"> v</w:t>
      </w:r>
      <w:r w:rsidR="00EB22F4">
        <w:rPr>
          <w:rFonts w:cs="Arial"/>
        </w:rPr>
        <w:t> </w:t>
      </w:r>
      <w:r w:rsidR="00EB22F4" w:rsidRPr="00782084">
        <w:rPr>
          <w:rFonts w:cs="Arial"/>
        </w:rPr>
        <w:t>hodnotových řetězcích (globálních produkčních sítích)</w:t>
      </w:r>
      <w:r w:rsidR="002E75AC">
        <w:rPr>
          <w:rFonts w:cs="Arial"/>
        </w:rPr>
        <w:t>.</w:t>
      </w:r>
    </w:p>
    <w:p w14:paraId="17CE5F02" w14:textId="77777777" w:rsidR="00776EEF" w:rsidRDefault="00776EEF" w:rsidP="00B77F13">
      <w:pPr>
        <w:jc w:val="both"/>
        <w:rPr>
          <w:rFonts w:cs="Arial"/>
        </w:rPr>
      </w:pPr>
      <w:r>
        <w:rPr>
          <w:rFonts w:cs="Arial"/>
        </w:rPr>
        <w:t>PP</w:t>
      </w:r>
      <w:r w:rsidR="00EB22F4">
        <w:rPr>
          <w:rFonts w:cs="Arial"/>
        </w:rPr>
        <w:t>2</w:t>
      </w:r>
      <w:r>
        <w:rPr>
          <w:rFonts w:cs="Arial"/>
        </w:rPr>
        <w:t xml:space="preserve"> </w:t>
      </w:r>
      <w:r w:rsidR="00974C7A">
        <w:rPr>
          <w:rFonts w:cs="Arial"/>
        </w:rPr>
        <w:t xml:space="preserve">bude méně </w:t>
      </w:r>
      <w:r>
        <w:rPr>
          <w:rFonts w:cs="Arial"/>
        </w:rPr>
        <w:t>zdůraz</w:t>
      </w:r>
      <w:r w:rsidR="00974C7A">
        <w:rPr>
          <w:rFonts w:cs="Arial"/>
        </w:rPr>
        <w:t>ňovat</w:t>
      </w:r>
      <w:r>
        <w:rPr>
          <w:rFonts w:cs="Arial"/>
        </w:rPr>
        <w:t xml:space="preserve"> bezprostřední ekonomick</w:t>
      </w:r>
      <w:r w:rsidR="00974C7A">
        <w:rPr>
          <w:rFonts w:cs="Arial"/>
        </w:rPr>
        <w:t>é</w:t>
      </w:r>
      <w:r>
        <w:rPr>
          <w:rFonts w:cs="Arial"/>
        </w:rPr>
        <w:t xml:space="preserve"> přínos</w:t>
      </w:r>
      <w:r w:rsidR="00974C7A">
        <w:rPr>
          <w:rFonts w:cs="Arial"/>
        </w:rPr>
        <w:t>y</w:t>
      </w:r>
      <w:r>
        <w:rPr>
          <w:rFonts w:cs="Arial"/>
        </w:rPr>
        <w:t xml:space="preserve"> z</w:t>
      </w:r>
      <w:r w:rsidR="001C6A9F">
        <w:rPr>
          <w:rFonts w:cs="Arial"/>
        </w:rPr>
        <w:t> </w:t>
      </w:r>
      <w:r>
        <w:rPr>
          <w:rFonts w:cs="Arial"/>
        </w:rPr>
        <w:t>výsledků projektu</w:t>
      </w:r>
      <w:r w:rsidR="00BC49BE">
        <w:rPr>
          <w:rFonts w:cs="Arial"/>
        </w:rPr>
        <w:t>, více se soustředí na </w:t>
      </w:r>
      <w:r w:rsidR="00974C7A">
        <w:rPr>
          <w:rFonts w:cs="Arial"/>
        </w:rPr>
        <w:t xml:space="preserve">potenciál </w:t>
      </w:r>
      <w:r w:rsidR="00280C09">
        <w:rPr>
          <w:rFonts w:cs="Arial"/>
        </w:rPr>
        <w:t xml:space="preserve">výzkumného projektu </w:t>
      </w:r>
      <w:r w:rsidR="00974C7A">
        <w:rPr>
          <w:rFonts w:cs="Arial"/>
        </w:rPr>
        <w:t>pro další rozvoj podnik</w:t>
      </w:r>
      <w:r w:rsidR="00280C09">
        <w:rPr>
          <w:rFonts w:cs="Arial"/>
        </w:rPr>
        <w:t>ů</w:t>
      </w:r>
      <w:r w:rsidR="00974C7A">
        <w:rPr>
          <w:rFonts w:cs="Arial"/>
        </w:rPr>
        <w:t xml:space="preserve"> a</w:t>
      </w:r>
      <w:r>
        <w:rPr>
          <w:rFonts w:cs="Arial"/>
        </w:rPr>
        <w:t xml:space="preserve"> také nepřímé přínosy pro</w:t>
      </w:r>
      <w:r w:rsidR="002116CD">
        <w:rPr>
          <w:rFonts w:cs="Arial"/>
        </w:rPr>
        <w:t> </w:t>
      </w:r>
      <w:r>
        <w:rPr>
          <w:rFonts w:cs="Arial"/>
        </w:rPr>
        <w:t>podniky vyplývající z</w:t>
      </w:r>
      <w:r w:rsidR="001C6A9F">
        <w:rPr>
          <w:rFonts w:cs="Arial"/>
        </w:rPr>
        <w:t> </w:t>
      </w:r>
      <w:r>
        <w:rPr>
          <w:rFonts w:cs="Arial"/>
        </w:rPr>
        <w:t>navázané spolupráce s</w:t>
      </w:r>
      <w:r w:rsidR="00280C09">
        <w:rPr>
          <w:rFonts w:cs="Arial"/>
        </w:rPr>
        <w:t> </w:t>
      </w:r>
      <w:r>
        <w:rPr>
          <w:rFonts w:cs="Arial"/>
        </w:rPr>
        <w:t>VO</w:t>
      </w:r>
      <w:r w:rsidR="00280C09">
        <w:rPr>
          <w:rFonts w:cs="Arial"/>
        </w:rPr>
        <w:t>,</w:t>
      </w:r>
      <w:r w:rsidR="001C6A9F">
        <w:rPr>
          <w:rFonts w:cs="Arial"/>
        </w:rPr>
        <w:t> </w:t>
      </w:r>
      <w:r>
        <w:rPr>
          <w:rFonts w:cs="Arial"/>
        </w:rPr>
        <w:t>hodnocena tak bude i</w:t>
      </w:r>
      <w:r w:rsidR="001C6A9F">
        <w:rPr>
          <w:rFonts w:cs="Arial"/>
        </w:rPr>
        <w:t> </w:t>
      </w:r>
      <w:r>
        <w:rPr>
          <w:rFonts w:cs="Arial"/>
        </w:rPr>
        <w:t>dlouhodobější perspektiva této spolupráce.</w:t>
      </w:r>
      <w:r w:rsidR="00974C7A">
        <w:rPr>
          <w:rFonts w:cs="Arial"/>
        </w:rPr>
        <w:t xml:space="preserve"> Nižší požadavky </w:t>
      </w:r>
      <w:r w:rsidR="00280C09">
        <w:rPr>
          <w:rFonts w:cs="Arial"/>
        </w:rPr>
        <w:t xml:space="preserve">oproti PP1 </w:t>
      </w:r>
      <w:r w:rsidR="00974C7A">
        <w:rPr>
          <w:rFonts w:cs="Arial"/>
        </w:rPr>
        <w:t xml:space="preserve">budou logicky kladeny např. na </w:t>
      </w:r>
      <w:r w:rsidR="00365323">
        <w:rPr>
          <w:rFonts w:cs="Arial"/>
        </w:rPr>
        <w:t xml:space="preserve">možnosti </w:t>
      </w:r>
      <w:r w:rsidR="00974C7A">
        <w:rPr>
          <w:rFonts w:cs="Arial"/>
        </w:rPr>
        <w:t xml:space="preserve">doložení schopnosti podniku aplikovat výsledky výzkumu do praxe. </w:t>
      </w:r>
    </w:p>
    <w:p w14:paraId="631F8E37" w14:textId="77777777" w:rsidR="00F105E7" w:rsidRPr="001A7A98" w:rsidRDefault="00F105E7" w:rsidP="0043466C">
      <w:pPr>
        <w:pStyle w:val="Nadpis1"/>
      </w:pPr>
      <w:r w:rsidRPr="001A7A98">
        <w:t>Srovnání se současným stavem v</w:t>
      </w:r>
      <w:r w:rsidR="001C6A9F">
        <w:t> </w:t>
      </w:r>
      <w:r w:rsidRPr="001A7A98">
        <w:t>ČR a</w:t>
      </w:r>
      <w:r w:rsidR="001C6A9F">
        <w:t> </w:t>
      </w:r>
      <w:r w:rsidRPr="001A7A98">
        <w:t>v zahraničí</w:t>
      </w:r>
    </w:p>
    <w:p w14:paraId="4C9FC08D" w14:textId="77777777" w:rsidR="001A7A98" w:rsidRDefault="00F377E7" w:rsidP="00B77F13">
      <w:pPr>
        <w:jc w:val="both"/>
      </w:pPr>
      <w:r>
        <w:t xml:space="preserve">V oblasti stanovení cílů </w:t>
      </w:r>
      <w:r w:rsidR="00275A38">
        <w:t>P</w:t>
      </w:r>
      <w:r>
        <w:t>rogramu a</w:t>
      </w:r>
      <w:r w:rsidR="001C6A9F">
        <w:t> </w:t>
      </w:r>
      <w:r>
        <w:t xml:space="preserve">jeho potřebnosti se </w:t>
      </w:r>
      <w:r w:rsidR="00275A38">
        <w:t>P</w:t>
      </w:r>
      <w:r>
        <w:t>rogram</w:t>
      </w:r>
      <w:r w:rsidR="001A7A98">
        <w:t xml:space="preserve"> opírá přede</w:t>
      </w:r>
      <w:r w:rsidR="001A7A98" w:rsidRPr="00F377E7">
        <w:t>vším o</w:t>
      </w:r>
      <w:r w:rsidR="001C6A9F">
        <w:t> </w:t>
      </w:r>
      <w:r w:rsidR="001A7A98" w:rsidRPr="00F377E7">
        <w:t>analýzy obsažené v</w:t>
      </w:r>
      <w:r w:rsidR="001C6A9F">
        <w:t> </w:t>
      </w:r>
      <w:r w:rsidR="001A7A98" w:rsidRPr="00F377E7">
        <w:t xml:space="preserve">relevantních </w:t>
      </w:r>
      <w:r w:rsidR="00A25EAC">
        <w:t xml:space="preserve">strategických a </w:t>
      </w:r>
      <w:r w:rsidR="001A7A98" w:rsidRPr="00F377E7">
        <w:t>koncepčních dokumentech schválených vládou. Pro stanovení některých konkrétních parametrů podprogramů, včetně jejich rozpočtu</w:t>
      </w:r>
      <w:r w:rsidR="00A25EAC">
        <w:t xml:space="preserve"> a očekávaných výstupů</w:t>
      </w:r>
      <w:r w:rsidR="001A7A98" w:rsidRPr="00F377E7">
        <w:t>, byly dále využity úd</w:t>
      </w:r>
      <w:r w:rsidR="001A7A98">
        <w:t>aje o</w:t>
      </w:r>
      <w:r w:rsidR="001C6A9F">
        <w:t> </w:t>
      </w:r>
      <w:r w:rsidR="001A7A98">
        <w:t>žádostech o</w:t>
      </w:r>
      <w:r w:rsidR="001C6A9F">
        <w:t> </w:t>
      </w:r>
      <w:r w:rsidR="001A7A98">
        <w:t>podporu projektů výzkumu a</w:t>
      </w:r>
      <w:r w:rsidR="001C6A9F">
        <w:t> </w:t>
      </w:r>
      <w:r w:rsidR="001A7A98">
        <w:t>vývoje podané v</w:t>
      </w:r>
      <w:r w:rsidR="001C6A9F">
        <w:t> </w:t>
      </w:r>
      <w:r w:rsidR="001A7A98">
        <w:t xml:space="preserve">aktuálních </w:t>
      </w:r>
      <w:r>
        <w:t>a</w:t>
      </w:r>
      <w:r w:rsidR="001C6A9F">
        <w:t> </w:t>
      </w:r>
      <w:r>
        <w:t xml:space="preserve">ukončených </w:t>
      </w:r>
      <w:r w:rsidR="001A7A98">
        <w:t xml:space="preserve">programech MPO, na něž má </w:t>
      </w:r>
      <w:r w:rsidR="004C7C01">
        <w:t>Program</w:t>
      </w:r>
      <w:r w:rsidR="001A7A98">
        <w:t xml:space="preserve"> navázat, případně další data (včetně statistik zveřejňovaných ČSÚ).</w:t>
      </w:r>
    </w:p>
    <w:p w14:paraId="27AAC2A2" w14:textId="77777777" w:rsidR="001A7A98" w:rsidRDefault="00A25EAC" w:rsidP="00B77F13">
      <w:pPr>
        <w:jc w:val="both"/>
      </w:pPr>
      <w:r>
        <w:t xml:space="preserve">Hlavní slabé stránky podnikového sektoru ČR, aktuální trendy a hrozby do budoucna, a to zejména ve vztahu k činnostem ve výzkumu a vývoji a promítání jejich výsledků do inovací produktů a služeb, analyzuje </w:t>
      </w:r>
      <w:r w:rsidR="001A7A98">
        <w:t>RIS3 strategie</w:t>
      </w:r>
      <w:r>
        <w:t xml:space="preserve"> ČR</w:t>
      </w:r>
      <w:r w:rsidR="001A7A98">
        <w:t xml:space="preserve">. </w:t>
      </w:r>
    </w:p>
    <w:p w14:paraId="5CF9796C" w14:textId="62ABFB7C" w:rsidR="001A7A98" w:rsidRDefault="001A7A98" w:rsidP="00B77F13">
      <w:pPr>
        <w:jc w:val="both"/>
      </w:pPr>
      <w:r>
        <w:t>Konstatována je především obecně slabá úroveň podnikavosti, nedosta</w:t>
      </w:r>
      <w:r w:rsidR="00DA4AA5">
        <w:t>tek endogenních firem, které by </w:t>
      </w:r>
      <w:r>
        <w:t>byly inovačními tahouny ve svém oboru, vysoká závislost na aktivitách firem pod zahraniční kontrolou, převažující postavení českých firem na nižších příčkách v</w:t>
      </w:r>
      <w:r w:rsidR="001C6A9F">
        <w:t> </w:t>
      </w:r>
      <w:r>
        <w:t>globálních hodnotových řetězcích. Mezi příčinami je vedle nestabilního a</w:t>
      </w:r>
      <w:r w:rsidR="001C6A9F">
        <w:t> </w:t>
      </w:r>
      <w:r>
        <w:t>administrativně náročného regulačního rámce uváděna i</w:t>
      </w:r>
      <w:r w:rsidR="001C6A9F">
        <w:t> </w:t>
      </w:r>
      <w:r>
        <w:t>geografická a</w:t>
      </w:r>
      <w:r w:rsidR="001C6A9F">
        <w:t> </w:t>
      </w:r>
      <w:r>
        <w:t>historická podmíněnost. Poukazuje se na odlišný vývoj firem, které prošly privatizačním procesem a</w:t>
      </w:r>
      <w:r w:rsidR="001C6A9F">
        <w:t> </w:t>
      </w:r>
      <w:r>
        <w:t>byly posíleny kapitálovým vstupem zahraničních vlastníků, zároveň však dnes jejich str</w:t>
      </w:r>
      <w:r w:rsidR="00F377E7">
        <w:t>ategie a</w:t>
      </w:r>
      <w:r w:rsidR="001C6A9F">
        <w:t> </w:t>
      </w:r>
      <w:r w:rsidR="00F377E7">
        <w:t>ambice závisí právě na </w:t>
      </w:r>
      <w:r>
        <w:t>těchto vlastnících</w:t>
      </w:r>
      <w:r w:rsidR="00A25EAC">
        <w:t>. P</w:t>
      </w:r>
      <w:r>
        <w:t>ro ně často představují výrobní základn</w:t>
      </w:r>
      <w:r w:rsidR="00A25EAC">
        <w:t>u, nepodílí se však na </w:t>
      </w:r>
      <w:r>
        <w:t>obchodní politice nebo na vývojových aktivitách celé firemní skupiny, pokud ano, pak jde spíše o</w:t>
      </w:r>
      <w:r w:rsidR="001C6A9F">
        <w:t> </w:t>
      </w:r>
      <w:r>
        <w:t>inovace nižšího řádu, přizpůsobení produktu potřebám lokálních zákazníků.</w:t>
      </w:r>
    </w:p>
    <w:p w14:paraId="69B40364" w14:textId="1F2F0F98" w:rsidR="001A7A98" w:rsidRDefault="001A7A98" w:rsidP="00B77F13">
      <w:pPr>
        <w:jc w:val="both"/>
      </w:pPr>
      <w:r>
        <w:t xml:space="preserve">Výzvou pro další hospodářský vývoj jsou dnes </w:t>
      </w:r>
      <w:r w:rsidR="00BA0D39" w:rsidRPr="003014F5">
        <w:t xml:space="preserve">ochrana životního prostředí </w:t>
      </w:r>
      <w:r w:rsidR="00BA0D39">
        <w:t>(</w:t>
      </w:r>
      <w:r w:rsidR="00BA0D39" w:rsidRPr="003014F5">
        <w:t>zejména ochrana klimatu a</w:t>
      </w:r>
      <w:r w:rsidR="00BA0D39">
        <w:t> </w:t>
      </w:r>
      <w:r w:rsidR="00BA0D39" w:rsidRPr="003014F5">
        <w:t>zavádění principů oběhového hospodářství</w:t>
      </w:r>
      <w:r>
        <w:t xml:space="preserve"> – příležitost pro výzkum a</w:t>
      </w:r>
      <w:r w:rsidR="001C6A9F">
        <w:t> </w:t>
      </w:r>
      <w:r>
        <w:t>vývoj v</w:t>
      </w:r>
      <w:r w:rsidR="001C6A9F">
        <w:t> </w:t>
      </w:r>
      <w:r>
        <w:t>oblasti materiálů, energetiky atd.) i</w:t>
      </w:r>
      <w:r w:rsidR="001C6A9F">
        <w:t> </w:t>
      </w:r>
      <w:r w:rsidR="00A25EAC">
        <w:t>důsledky stárnutí populace či </w:t>
      </w:r>
      <w:r>
        <w:t>potřeby městských infrastruktur (prostor pro uplatnění klíčových technologií).</w:t>
      </w:r>
    </w:p>
    <w:p w14:paraId="39F30765" w14:textId="77777777" w:rsidR="001A7A98" w:rsidRDefault="001A7A98" w:rsidP="00B77F13">
      <w:pPr>
        <w:jc w:val="both"/>
      </w:pPr>
      <w:r>
        <w:t xml:space="preserve">RIS3 strategie </w:t>
      </w:r>
      <w:r w:rsidR="00086D85">
        <w:t xml:space="preserve">ČR </w:t>
      </w:r>
      <w:r>
        <w:t xml:space="preserve">připomíná </w:t>
      </w:r>
      <w:r w:rsidR="00F377E7">
        <w:t>nízkou</w:t>
      </w:r>
      <w:r>
        <w:t xml:space="preserve"> orientac</w:t>
      </w:r>
      <w:r w:rsidR="00F377E7">
        <w:t>i</w:t>
      </w:r>
      <w:r>
        <w:t xml:space="preserve"> </w:t>
      </w:r>
      <w:proofErr w:type="spellStart"/>
      <w:r>
        <w:t>VaV</w:t>
      </w:r>
      <w:proofErr w:type="spellEnd"/>
      <w:r>
        <w:t xml:space="preserve"> v</w:t>
      </w:r>
      <w:r w:rsidR="001C6A9F">
        <w:t> </w:t>
      </w:r>
      <w:r>
        <w:t>ČR na dlouhodobá témata, směrem k</w:t>
      </w:r>
      <w:r w:rsidR="001C6A9F">
        <w:t> </w:t>
      </w:r>
      <w:r>
        <w:t>zahraničním investorům chybí následná péče, sektoru veřejného výzkumu je vyčítána nedostatečná spolupráce s</w:t>
      </w:r>
      <w:r w:rsidR="001C6A9F">
        <w:t> </w:t>
      </w:r>
      <w:r>
        <w:t>aplikační sférou, která je však dána i</w:t>
      </w:r>
      <w:r w:rsidR="001C6A9F">
        <w:t> </w:t>
      </w:r>
      <w:r>
        <w:t>z druhé strany n</w:t>
      </w:r>
      <w:r w:rsidR="00F377E7">
        <w:t>ízkou</w:t>
      </w:r>
      <w:r>
        <w:t xml:space="preserve"> (co do kvality i</w:t>
      </w:r>
      <w:r w:rsidR="001C6A9F">
        <w:t> </w:t>
      </w:r>
      <w:r w:rsidR="0043466C">
        <w:t>náročnosti) poptávkou ze </w:t>
      </w:r>
      <w:r>
        <w:t>strany českých firem.</w:t>
      </w:r>
    </w:p>
    <w:p w14:paraId="3B6F6F08" w14:textId="5CD67F2C" w:rsidR="001A7A98" w:rsidRPr="002133A5" w:rsidRDefault="001A7A98" w:rsidP="00B77F13">
      <w:pPr>
        <w:jc w:val="both"/>
      </w:pPr>
      <w:r>
        <w:t>Některé skutečnosti zmíněné ve stručnosti výše se odráží i</w:t>
      </w:r>
      <w:r w:rsidR="001C6A9F">
        <w:t> </w:t>
      </w:r>
      <w:r>
        <w:t xml:space="preserve">v dostupných statistických </w:t>
      </w:r>
      <w:r w:rsidR="0043466C">
        <w:t>datech týkajících se </w:t>
      </w:r>
      <w:r>
        <w:t>výzkumných činností a</w:t>
      </w:r>
      <w:r w:rsidR="001C6A9F">
        <w:t> </w:t>
      </w:r>
      <w:r>
        <w:t>inovačních aktivit podniků v</w:t>
      </w:r>
      <w:r w:rsidR="002133A5">
        <w:t xml:space="preserve"> ČR. Z porovnání </w:t>
      </w:r>
      <w:r w:rsidRPr="002864A7">
        <w:t>znalostní intenzit</w:t>
      </w:r>
      <w:r w:rsidR="002133A5">
        <w:t>y (podíl BERD na </w:t>
      </w:r>
      <w:r>
        <w:t>HPH)</w:t>
      </w:r>
      <w:r w:rsidR="002133A5">
        <w:rPr>
          <w:rStyle w:val="Znakapoznpodarou"/>
        </w:rPr>
        <w:footnoteReference w:id="7"/>
      </w:r>
      <w:r w:rsidRPr="002864A7">
        <w:t xml:space="preserve"> vybraných oborů </w:t>
      </w:r>
      <w:r w:rsidR="00A25EAC" w:rsidRPr="00A25EAC">
        <w:t xml:space="preserve">s významným podílem na exportu </w:t>
      </w:r>
      <w:r w:rsidRPr="002864A7">
        <w:t>v</w:t>
      </w:r>
      <w:r w:rsidR="001C6A9F">
        <w:t> </w:t>
      </w:r>
      <w:r w:rsidRPr="002864A7">
        <w:t>ČR s</w:t>
      </w:r>
      <w:r w:rsidR="001C6A9F">
        <w:t> </w:t>
      </w:r>
      <w:r w:rsidRPr="002864A7">
        <w:t>úrovní znalostní intenzity daných oborů pro země OECD</w:t>
      </w:r>
      <w:r>
        <w:t xml:space="preserve"> </w:t>
      </w:r>
      <w:r w:rsidR="002133A5">
        <w:t>vyplýv</w:t>
      </w:r>
      <w:r w:rsidR="002133A5" w:rsidRPr="002133A5">
        <w:t>á</w:t>
      </w:r>
      <w:r w:rsidRPr="002133A5">
        <w:t>, že nadprůměrné znalostní intenzity dosahuje pouze obor NACE 30 Výroba ostatních dopravních prostředků. Mírně pod průměrem je automobilový průmysl (NACE</w:t>
      </w:r>
      <w:r w:rsidR="00740A83">
        <w:t> </w:t>
      </w:r>
      <w:r w:rsidRPr="002133A5">
        <w:t>29). Farmaceutický průmysl (NACE 21) již zaostává výrazněji, stále se však pohybuje kolem 80 % průměrné intenzity v</w:t>
      </w:r>
      <w:r w:rsidR="001C6A9F" w:rsidRPr="002133A5">
        <w:t> </w:t>
      </w:r>
      <w:r w:rsidRPr="002133A5">
        <w:t>zemích OECD.</w:t>
      </w:r>
    </w:p>
    <w:p w14:paraId="3D03485E" w14:textId="57673213" w:rsidR="001A7A98" w:rsidRPr="002133A5" w:rsidRDefault="001A7A98" w:rsidP="00B77F13">
      <w:pPr>
        <w:jc w:val="both"/>
      </w:pPr>
      <w:r w:rsidRPr="002133A5">
        <w:t>V ostatních oborech je znalostní intenzita podnikové sféry na území ČR výrazně pod průměrem zemí OECD. Zvláště důležité je to v</w:t>
      </w:r>
      <w:r w:rsidR="001C6A9F" w:rsidRPr="002133A5">
        <w:t> </w:t>
      </w:r>
      <w:r w:rsidRPr="002133A5">
        <w:t>případě nosných exportních oborů strojírenství (NACE 28), elektrotechnika</w:t>
      </w:r>
      <w:r w:rsidR="00B77F13" w:rsidRPr="002133A5">
        <w:t xml:space="preserve"> </w:t>
      </w:r>
      <w:r w:rsidRPr="002133A5">
        <w:t>/</w:t>
      </w:r>
      <w:r w:rsidR="00B77F13" w:rsidRPr="002133A5">
        <w:t> </w:t>
      </w:r>
      <w:r w:rsidRPr="002133A5">
        <w:t>elektronika (NACE 26 + 27), kovodělný (NACE 25) a</w:t>
      </w:r>
      <w:r w:rsidR="001C6A9F" w:rsidRPr="002133A5">
        <w:t> </w:t>
      </w:r>
      <w:r w:rsidRPr="002133A5">
        <w:t>hutnický (NACE 24) průmysl. Pod</w:t>
      </w:r>
      <w:r w:rsidR="00F377E7" w:rsidRPr="002133A5">
        <w:t xml:space="preserve">íl podnikových </w:t>
      </w:r>
      <w:r w:rsidR="00F377E7" w:rsidRPr="002133A5">
        <w:lastRenderedPageBreak/>
        <w:t xml:space="preserve">výdajů na </w:t>
      </w:r>
      <w:proofErr w:type="spellStart"/>
      <w:r w:rsidR="00F377E7" w:rsidRPr="002133A5">
        <w:t>VaV</w:t>
      </w:r>
      <w:proofErr w:type="spellEnd"/>
      <w:r w:rsidR="00F377E7" w:rsidRPr="002133A5">
        <w:t xml:space="preserve"> na </w:t>
      </w:r>
      <w:r w:rsidRPr="002133A5">
        <w:t>vytvořené HPH v</w:t>
      </w:r>
      <w:r w:rsidR="001C6A9F" w:rsidRPr="002133A5">
        <w:t> </w:t>
      </w:r>
      <w:r w:rsidRPr="002133A5">
        <w:t>těchto oborech nedosahuje ani poloviční úrovně běžné v</w:t>
      </w:r>
      <w:r w:rsidR="001C6A9F" w:rsidRPr="002133A5">
        <w:t> </w:t>
      </w:r>
      <w:r w:rsidRPr="002133A5">
        <w:t>ekonomikách OECD. Tato skutečnost dokumentuje celkové postavení české ekonomiky v</w:t>
      </w:r>
      <w:r w:rsidR="001C6A9F" w:rsidRPr="002133A5">
        <w:t> </w:t>
      </w:r>
      <w:r w:rsidR="00DA4AA5">
        <w:t>oblasti inovací, které se </w:t>
      </w:r>
      <w:r w:rsidRPr="002133A5">
        <w:t xml:space="preserve">vyznačuje: </w:t>
      </w:r>
    </w:p>
    <w:p w14:paraId="41FC1C69" w14:textId="77777777" w:rsidR="001A7A98" w:rsidRPr="002133A5" w:rsidRDefault="001A7A98" w:rsidP="00AE2446">
      <w:pPr>
        <w:pStyle w:val="Odstavecseseznamem"/>
        <w:numPr>
          <w:ilvl w:val="0"/>
          <w:numId w:val="16"/>
        </w:numPr>
        <w:spacing w:after="60"/>
        <w:ind w:left="714" w:hanging="357"/>
        <w:contextualSpacing w:val="0"/>
      </w:pPr>
      <w:r w:rsidRPr="002133A5">
        <w:t>dominancí inovací v</w:t>
      </w:r>
      <w:r w:rsidR="001C6A9F" w:rsidRPr="002133A5">
        <w:t> </w:t>
      </w:r>
      <w:r w:rsidRPr="002133A5">
        <w:t>podobě absorpce cizí technologie nad in</w:t>
      </w:r>
      <w:r w:rsidR="0043466C" w:rsidRPr="002133A5">
        <w:t>ovacemi, které jsou založené na </w:t>
      </w:r>
      <w:r w:rsidRPr="002133A5">
        <w:t>vlastních technologiích / technických znalostech;</w:t>
      </w:r>
    </w:p>
    <w:p w14:paraId="7FDAAEF3" w14:textId="77777777" w:rsidR="001A7A98" w:rsidRPr="002133A5" w:rsidRDefault="001A7A98" w:rsidP="00AE2446">
      <w:pPr>
        <w:pStyle w:val="Odstavecseseznamem"/>
        <w:numPr>
          <w:ilvl w:val="0"/>
          <w:numId w:val="16"/>
        </w:numPr>
        <w:spacing w:after="60"/>
        <w:ind w:left="714" w:hanging="357"/>
        <w:contextualSpacing w:val="0"/>
        <w:jc w:val="both"/>
      </w:pPr>
      <w:r w:rsidRPr="002133A5">
        <w:t>malým počtem firem pohybujících se na technologické hranici svého oboru schopných generovat technologické inovace vyšších řádů, které jsou nové pro trh;</w:t>
      </w:r>
    </w:p>
    <w:p w14:paraId="03769312" w14:textId="77777777" w:rsidR="001A7A98" w:rsidRPr="00F82C49" w:rsidRDefault="001A7A98" w:rsidP="00F82C49">
      <w:pPr>
        <w:pStyle w:val="Odstavecseseznamem"/>
        <w:numPr>
          <w:ilvl w:val="0"/>
          <w:numId w:val="16"/>
        </w:numPr>
        <w:jc w:val="both"/>
      </w:pPr>
      <w:r w:rsidRPr="002133A5">
        <w:t>závislostí na velkých zahraničních firmách, z</w:t>
      </w:r>
      <w:r w:rsidR="001C6A9F" w:rsidRPr="002133A5">
        <w:t> </w:t>
      </w:r>
      <w:r w:rsidRPr="002133A5">
        <w:t xml:space="preserve">nichž většina má rozhodující část </w:t>
      </w:r>
      <w:proofErr w:type="spellStart"/>
      <w:r w:rsidRPr="002133A5">
        <w:t>VaV</w:t>
      </w:r>
      <w:proofErr w:type="spellEnd"/>
      <w:r w:rsidRPr="002133A5">
        <w:t xml:space="preserve"> kapacit mimo ČR.</w:t>
      </w:r>
    </w:p>
    <w:p w14:paraId="76F4D780" w14:textId="77777777" w:rsidR="001A7A98" w:rsidRDefault="001A7A98" w:rsidP="00B77F13">
      <w:pPr>
        <w:jc w:val="both"/>
      </w:pPr>
      <w:r>
        <w:t>Některé z</w:t>
      </w:r>
      <w:r w:rsidR="001C6A9F">
        <w:t> </w:t>
      </w:r>
      <w:r>
        <w:t xml:space="preserve">příčin neuspokojivého stavu či vývoje ohledně inovačních aktivit podnikového sektoru (i využitelnosti výsledků </w:t>
      </w:r>
      <w:proofErr w:type="spellStart"/>
      <w:r>
        <w:t>VaV</w:t>
      </w:r>
      <w:proofErr w:type="spellEnd"/>
      <w:r>
        <w:t xml:space="preserve"> sektoru veřejného) nelze vůbec (nebo jen v</w:t>
      </w:r>
      <w:r w:rsidR="001C6A9F">
        <w:t> </w:t>
      </w:r>
      <w:r>
        <w:t xml:space="preserve">minimální míře) ovlivnit prostřednictvím finanční podpory výzkumně-vývojových aktivit. Přesto se </w:t>
      </w:r>
      <w:r w:rsidR="004C7C01">
        <w:t>Program</w:t>
      </w:r>
      <w:r w:rsidR="00F377E7">
        <w:t xml:space="preserve"> pokusí zaměřením na </w:t>
      </w:r>
      <w:r>
        <w:t>specifické skupiny příjemců a</w:t>
      </w:r>
      <w:r w:rsidR="001C6A9F">
        <w:t> </w:t>
      </w:r>
      <w:r>
        <w:t>zároveň tematickou orientací (vycházející z</w:t>
      </w:r>
      <w:r w:rsidR="001C6A9F">
        <w:t> </w:t>
      </w:r>
      <w:r>
        <w:t>RIS3 strategie</w:t>
      </w:r>
      <w:r w:rsidR="00086D85">
        <w:t xml:space="preserve"> ČR</w:t>
      </w:r>
      <w:r>
        <w:t>) přispět k</w:t>
      </w:r>
      <w:r w:rsidR="001C6A9F">
        <w:t> </w:t>
      </w:r>
      <w:r>
        <w:t>dosažení pokroku v</w:t>
      </w:r>
      <w:r w:rsidR="001C6A9F">
        <w:t> </w:t>
      </w:r>
      <w:r>
        <w:t xml:space="preserve">následujících </w:t>
      </w:r>
      <w:r w:rsidR="004A0080">
        <w:t>oblastech</w:t>
      </w:r>
      <w:r>
        <w:t>:</w:t>
      </w:r>
    </w:p>
    <w:p w14:paraId="29FC5205" w14:textId="77777777" w:rsidR="001A7A98" w:rsidRDefault="001A7A98" w:rsidP="00AE2446">
      <w:pPr>
        <w:pStyle w:val="Odstavecseseznamem"/>
        <w:numPr>
          <w:ilvl w:val="0"/>
          <w:numId w:val="15"/>
        </w:numPr>
        <w:jc w:val="both"/>
      </w:pPr>
      <w:r>
        <w:t>podíl inovujících podniků,</w:t>
      </w:r>
    </w:p>
    <w:p w14:paraId="4FE361DB" w14:textId="77777777" w:rsidR="001A7A98" w:rsidRDefault="001A7A98" w:rsidP="00AE2446">
      <w:pPr>
        <w:pStyle w:val="Odstavecseseznamem"/>
        <w:numPr>
          <w:ilvl w:val="0"/>
          <w:numId w:val="15"/>
        </w:numPr>
        <w:jc w:val="both"/>
      </w:pPr>
      <w:r>
        <w:t>podíl domácích podniků s</w:t>
      </w:r>
      <w:r w:rsidR="001C6A9F">
        <w:t> </w:t>
      </w:r>
      <w:r>
        <w:t xml:space="preserve">vlastními aktivitami </w:t>
      </w:r>
      <w:proofErr w:type="spellStart"/>
      <w:r>
        <w:t>VaV</w:t>
      </w:r>
      <w:proofErr w:type="spellEnd"/>
      <w:r>
        <w:t>,</w:t>
      </w:r>
    </w:p>
    <w:p w14:paraId="612DF8CE" w14:textId="77777777" w:rsidR="001A7A98" w:rsidRDefault="001A7A98" w:rsidP="00AE2446">
      <w:pPr>
        <w:pStyle w:val="Odstavecseseznamem"/>
        <w:numPr>
          <w:ilvl w:val="0"/>
          <w:numId w:val="15"/>
        </w:numPr>
        <w:jc w:val="both"/>
      </w:pPr>
      <w:r>
        <w:t xml:space="preserve">kvalita </w:t>
      </w:r>
      <w:proofErr w:type="spellStart"/>
      <w:r>
        <w:t>VaV</w:t>
      </w:r>
      <w:proofErr w:type="spellEnd"/>
      <w:r>
        <w:t xml:space="preserve"> aktivit podniků a</w:t>
      </w:r>
      <w:r w:rsidR="001C6A9F">
        <w:t> </w:t>
      </w:r>
      <w:r>
        <w:t>jejich dopad (vyšší stupeň inovací, role podniků v</w:t>
      </w:r>
      <w:r w:rsidR="001C6A9F">
        <w:t> </w:t>
      </w:r>
      <w:r>
        <w:t>hodnotových řetězcích),</w:t>
      </w:r>
    </w:p>
    <w:p w14:paraId="3BAEE668" w14:textId="77777777" w:rsidR="001A7A98" w:rsidRPr="004A0080" w:rsidRDefault="001A7A98" w:rsidP="00AE2446">
      <w:pPr>
        <w:pStyle w:val="Odstavecseseznamem"/>
        <w:numPr>
          <w:ilvl w:val="0"/>
          <w:numId w:val="15"/>
        </w:numPr>
        <w:jc w:val="both"/>
      </w:pPr>
      <w:r>
        <w:t>podíl podniků s</w:t>
      </w:r>
      <w:r w:rsidRPr="004A0080">
        <w:t>polupracujících formou kolaborativního výzkumu s</w:t>
      </w:r>
      <w:r w:rsidR="001C6A9F" w:rsidRPr="004A0080">
        <w:t> </w:t>
      </w:r>
      <w:r w:rsidRPr="004A0080">
        <w:t>VO,</w:t>
      </w:r>
    </w:p>
    <w:p w14:paraId="3FC9E904" w14:textId="77777777" w:rsidR="001A7A98" w:rsidRPr="004A0080" w:rsidRDefault="001A7A98" w:rsidP="00AE2446">
      <w:pPr>
        <w:pStyle w:val="Odstavecseseznamem"/>
        <w:numPr>
          <w:ilvl w:val="0"/>
          <w:numId w:val="15"/>
        </w:numPr>
        <w:jc w:val="both"/>
      </w:pPr>
      <w:r w:rsidRPr="004A0080">
        <w:t>objem prostředků plynoucích z</w:t>
      </w:r>
      <w:r w:rsidR="001C6A9F" w:rsidRPr="004A0080">
        <w:t> </w:t>
      </w:r>
      <w:r w:rsidRPr="004A0080">
        <w:t>podnikového sektoru do sektoru VO.</w:t>
      </w:r>
    </w:p>
    <w:p w14:paraId="3FFD1200" w14:textId="77777777" w:rsidR="00F82C49" w:rsidRPr="004A0080" w:rsidRDefault="00F82C49" w:rsidP="00B77F13">
      <w:pPr>
        <w:jc w:val="both"/>
      </w:pPr>
      <w:r w:rsidRPr="004A0080">
        <w:t xml:space="preserve">Důležitou skutečností ve vztahu k Programu je také fakt, kterého si všímá i Analýza stavu výzkumu, vývoje a inovací v ČR a jejich srovnání se zahraničím v roce 2016, </w:t>
      </w:r>
      <w:r w:rsidR="00365323">
        <w:t>a to</w:t>
      </w:r>
      <w:r w:rsidRPr="004A0080">
        <w:t xml:space="preserve"> několikaletý trend snižujícího se objemu podpory poskytované ze státního rozpočtu ČR na aplikovaný výzkum a vývoj v podnikovém sektoru</w:t>
      </w:r>
      <w:r w:rsidR="00A1520E" w:rsidRPr="004A0080">
        <w:rPr>
          <w:rStyle w:val="Znakapoznpodarou"/>
        </w:rPr>
        <w:footnoteReference w:id="8"/>
      </w:r>
      <w:r w:rsidRPr="004A0080">
        <w:t xml:space="preserve">. Tato podpora přitom hraje nezastupitelnou roli v některých fázích procesu </w:t>
      </w:r>
      <w:r w:rsidR="00365323">
        <w:t>VaVaI, zejména v případě MSP, a </w:t>
      </w:r>
      <w:r w:rsidRPr="004A0080">
        <w:t>dále v případě spolupráce podniků s výzkumnými organizacemi.</w:t>
      </w:r>
    </w:p>
    <w:p w14:paraId="6AA851C7" w14:textId="0780AF0C" w:rsidR="001A7A98" w:rsidRDefault="00B77F13" w:rsidP="00B77F13">
      <w:pPr>
        <w:jc w:val="both"/>
      </w:pPr>
      <w:r w:rsidRPr="004A0080">
        <w:t>Program</w:t>
      </w:r>
      <w:r w:rsidR="001A7A98" w:rsidRPr="004A0080">
        <w:t xml:space="preserve"> na</w:t>
      </w:r>
      <w:ins w:id="259" w:author="Kulík Jan" w:date="2025-01-10T11:02:00Z">
        <w:r w:rsidR="006D0126">
          <w:t>vazuje</w:t>
        </w:r>
      </w:ins>
      <w:del w:id="260" w:author="Kulík Jan" w:date="2025-01-10T11:02:00Z">
        <w:r w:rsidR="001A7A98" w:rsidRPr="004A0080" w:rsidDel="006D0126">
          <w:delText>váže</w:delText>
        </w:r>
      </w:del>
      <w:r w:rsidR="001A7A98" w:rsidRPr="004A0080">
        <w:t xml:space="preserve"> především na </w:t>
      </w:r>
      <w:r w:rsidR="004A0080" w:rsidRPr="004A0080">
        <w:t>podp</w:t>
      </w:r>
      <w:r w:rsidR="004A0080">
        <w:t>oru dosud poskytovanou v </w:t>
      </w:r>
      <w:r w:rsidR="001A7A98">
        <w:t>program</w:t>
      </w:r>
      <w:r w:rsidR="004A0080">
        <w:t>ech MPO</w:t>
      </w:r>
      <w:r w:rsidR="001A7A98">
        <w:t xml:space="preserve"> TRIO a</w:t>
      </w:r>
      <w:r w:rsidR="001C6A9F">
        <w:t> </w:t>
      </w:r>
      <w:r w:rsidR="001A7A98">
        <w:t>A</w:t>
      </w:r>
      <w:r w:rsidR="004A0080">
        <w:t>plikace (</w:t>
      </w:r>
      <w:r w:rsidR="001A7A98">
        <w:t>který je součástí Operačního programu Podnikání a</w:t>
      </w:r>
      <w:r w:rsidR="001C6A9F">
        <w:t> </w:t>
      </w:r>
      <w:r w:rsidR="001A7A98">
        <w:t>inovace pro konkurenceschopnost</w:t>
      </w:r>
      <w:ins w:id="261" w:author="Kulík Jan" w:date="2025-01-10T11:23:00Z">
        <w:r w:rsidR="000468B3">
          <w:t xml:space="preserve"> – OP PIK</w:t>
        </w:r>
      </w:ins>
      <w:r w:rsidR="004A0080">
        <w:t>) a programu Technologické agentury České republiky (TA ČR) EPSILON</w:t>
      </w:r>
      <w:r w:rsidR="001A7A98">
        <w:t xml:space="preserve">. </w:t>
      </w:r>
    </w:p>
    <w:p w14:paraId="56563FF2" w14:textId="48AEAE69" w:rsidR="00FE18E2" w:rsidDel="006D0126" w:rsidRDefault="001A7A98" w:rsidP="006E7685">
      <w:pPr>
        <w:jc w:val="both"/>
        <w:rPr>
          <w:del w:id="262" w:author="Kulík Jan" w:date="2025-01-10T11:03:00Z"/>
        </w:rPr>
      </w:pPr>
      <w:del w:id="263" w:author="Kulík Jan" w:date="2025-01-10T11:03:00Z">
        <w:r w:rsidDel="006D0126">
          <w:delText>Program počítá s</w:delText>
        </w:r>
        <w:r w:rsidR="001C6A9F" w:rsidDel="006D0126">
          <w:delText> </w:delText>
        </w:r>
        <w:r w:rsidDel="006D0126">
          <w:delText>vyhlášením veřejné soutěže v</w:delText>
        </w:r>
        <w:r w:rsidR="001C6A9F" w:rsidDel="006D0126">
          <w:delText> </w:delText>
        </w:r>
        <w:r w:rsidDel="006D0126">
          <w:delText>průběhu roku 201</w:delText>
        </w:r>
        <w:r w:rsidR="004A0080" w:rsidDel="006D0126">
          <w:delText>9</w:delText>
        </w:r>
        <w:r w:rsidDel="006D0126">
          <w:delText xml:space="preserve"> a</w:delText>
        </w:r>
        <w:r w:rsidR="001C6A9F" w:rsidDel="006D0126">
          <w:delText> </w:delText>
        </w:r>
        <w:r w:rsidDel="006D0126">
          <w:delText>se zahájením podpoře</w:delText>
        </w:r>
        <w:r w:rsidRPr="001D5E5E" w:rsidDel="006D0126">
          <w:delText>ných projektů v</w:delText>
        </w:r>
        <w:r w:rsidR="001C6A9F" w:rsidRPr="001D5E5E" w:rsidDel="006D0126">
          <w:delText> </w:delText>
        </w:r>
        <w:r w:rsidRPr="001D5E5E" w:rsidDel="006D0126">
          <w:delText>roce 20</w:delText>
        </w:r>
        <w:r w:rsidR="004A0080" w:rsidRPr="001D5E5E" w:rsidDel="006D0126">
          <w:delText>20</w:delText>
        </w:r>
        <w:r w:rsidRPr="001D5E5E" w:rsidDel="006D0126">
          <w:delText>. V</w:delText>
        </w:r>
        <w:r w:rsidR="001C6A9F" w:rsidRPr="001D5E5E" w:rsidDel="006D0126">
          <w:delText> </w:delText>
        </w:r>
        <w:r w:rsidRPr="001D5E5E" w:rsidDel="006D0126">
          <w:delText>té době již nebudou zahajovány projekty podpořené v</w:delText>
        </w:r>
        <w:r w:rsidR="001C6A9F" w:rsidRPr="001D5E5E" w:rsidDel="006D0126">
          <w:delText> </w:delText>
        </w:r>
        <w:r w:rsidRPr="001D5E5E" w:rsidDel="006D0126">
          <w:delText>programech TRIO a</w:delText>
        </w:r>
        <w:r w:rsidR="001C6A9F" w:rsidRPr="001D5E5E" w:rsidDel="006D0126">
          <w:delText> </w:delText>
        </w:r>
        <w:r w:rsidRPr="001D5E5E" w:rsidDel="006D0126">
          <w:delText>A</w:delText>
        </w:r>
        <w:r w:rsidR="004A0080" w:rsidRPr="001D5E5E" w:rsidDel="006D0126">
          <w:delText>plikace</w:delText>
        </w:r>
        <w:r w:rsidRPr="001D5E5E" w:rsidDel="006D0126">
          <w:delText>. Program se zaměří na typově podobné projekty, jako zmíněné programy</w:delText>
        </w:r>
        <w:r w:rsidR="00132A9B" w:rsidRPr="001D5E5E" w:rsidDel="006D0126">
          <w:delText>, ale </w:delText>
        </w:r>
        <w:r w:rsidRPr="001D5E5E" w:rsidDel="006D0126">
          <w:delText>zároveň bude st</w:delText>
        </w:r>
        <w:r w:rsidDel="006D0126">
          <w:delText>anovovat specifické podmínky tak, aby umožnil naplnění úkolů z</w:delText>
        </w:r>
        <w:r w:rsidR="001C6A9F" w:rsidDel="006D0126">
          <w:delText> </w:delText>
        </w:r>
        <w:r w:rsidDel="006D0126">
          <w:delText>příslušných koncepčních dokumentů vlády</w:delText>
        </w:r>
        <w:r w:rsidR="00132A9B" w:rsidDel="006D0126">
          <w:delText xml:space="preserve"> ČR</w:delText>
        </w:r>
        <w:r w:rsidDel="006D0126">
          <w:delText>.</w:delText>
        </w:r>
        <w:r w:rsidR="00FE18E2" w:rsidDel="006D0126">
          <w:delText xml:space="preserve"> </w:delText>
        </w:r>
      </w:del>
    </w:p>
    <w:p w14:paraId="45DFFC08" w14:textId="712EBCA6" w:rsidR="001A7A98" w:rsidDel="006E7685" w:rsidRDefault="00FE18E2">
      <w:pPr>
        <w:jc w:val="both"/>
        <w:rPr>
          <w:del w:id="264" w:author="Kulík Jan" w:date="2025-01-10T11:19:00Z"/>
        </w:rPr>
      </w:pPr>
      <w:del w:id="265" w:author="Kulík Jan" w:date="2025-01-10T11:19:00Z">
        <w:r w:rsidRPr="00FE18E2" w:rsidDel="006E7685">
          <w:delText>Program TREND se svým zaměřením nebude v období své realizace překrývat s programy financovanými z ESI</w:delText>
        </w:r>
        <w:r w:rsidR="004A0080" w:rsidDel="006E7685">
          <w:delText>F</w:delText>
        </w:r>
        <w:r w:rsidRPr="00FE18E2" w:rsidDel="006E7685">
          <w:delText xml:space="preserve"> a nebude tedy docházet k dvojímu financování stejných aktivit. </w:delText>
        </w:r>
        <w:r w:rsidR="00DA4AA5" w:rsidDel="006E7685">
          <w:delText>V rámci současného období je to </w:delText>
        </w:r>
        <w:r w:rsidR="004A0080" w:rsidDel="006E7685">
          <w:delText xml:space="preserve">dáno vyčerpáním alokace </w:delText>
        </w:r>
        <w:r w:rsidR="009D673B" w:rsidDel="006E7685">
          <w:delText>OP </w:delText>
        </w:r>
        <w:r w:rsidR="004A0080" w:rsidDel="006E7685">
          <w:delText xml:space="preserve">PIK, v rámci budoucího období </w:delText>
        </w:r>
        <w:r w:rsidRPr="00FE18E2" w:rsidDel="006E7685">
          <w:delText xml:space="preserve">nastaví </w:delText>
        </w:r>
        <w:r w:rsidR="00264B3F" w:rsidDel="006E7685">
          <w:delText xml:space="preserve">MPO a TA ČR </w:delText>
        </w:r>
        <w:r w:rsidRPr="00FE18E2" w:rsidDel="006E7685">
          <w:delText xml:space="preserve">takové mechanismy a nástroje kontroly, že k duplicitnímu financování a </w:delText>
        </w:r>
        <w:r w:rsidR="009D673B" w:rsidRPr="00FE18E2" w:rsidDel="006E7685">
          <w:delText>realizac</w:delText>
        </w:r>
        <w:r w:rsidR="009D673B" w:rsidDel="006E7685">
          <w:delText>i</w:delText>
        </w:r>
        <w:r w:rsidR="009D673B" w:rsidRPr="00FE18E2" w:rsidDel="006E7685">
          <w:delText xml:space="preserve"> </w:delText>
        </w:r>
        <w:r w:rsidRPr="00FE18E2" w:rsidDel="006E7685">
          <w:delText>projektů mezi programem TREND a dalšími programy nebude docházet.</w:delText>
        </w:r>
      </w:del>
    </w:p>
    <w:p w14:paraId="3CD4A5EF" w14:textId="483AD330" w:rsidR="001A7A98" w:rsidDel="006D0126" w:rsidRDefault="00264B3F">
      <w:pPr>
        <w:jc w:val="both"/>
        <w:rPr>
          <w:del w:id="266" w:author="Kulík Jan" w:date="2025-01-10T11:03:00Z"/>
        </w:rPr>
      </w:pPr>
      <w:del w:id="267" w:author="Kulík Jan" w:date="2025-01-10T11:03:00Z">
        <w:r w:rsidDel="006D0126">
          <w:delText xml:space="preserve">Program EPSILON </w:delText>
        </w:r>
        <w:r w:rsidR="009D673B" w:rsidDel="006D0126">
          <w:delText>TA </w:delText>
        </w:r>
        <w:r w:rsidDel="006D0126">
          <w:delText xml:space="preserve">ČR </w:delText>
        </w:r>
        <w:r w:rsidR="001A7A98" w:rsidDel="006D0126">
          <w:delText xml:space="preserve">je </w:delText>
        </w:r>
        <w:r w:rsidDel="006D0126">
          <w:delText xml:space="preserve">zaměřen </w:delText>
        </w:r>
        <w:r w:rsidR="001A7A98" w:rsidDel="006D0126">
          <w:delText xml:space="preserve">na podobný typ projektů. </w:delText>
        </w:r>
        <w:r w:rsidR="004A0080" w:rsidDel="006D0126">
          <w:delText xml:space="preserve">Po vyhlášení první veřejné soutěže v Programu již další veřejné soutěže v programu EPSILON vyhlašovány nebudou </w:delText>
        </w:r>
        <w:r w:rsidDel="006D0126">
          <w:delText xml:space="preserve">(s výjimkou soutěží v malém finančním objemu zaměřených specificky na schémata mezinárodní spolupráce) </w:delText>
        </w:r>
        <w:r w:rsidR="004A0080" w:rsidDel="006D0126">
          <w:delText>a k překryvu financování nebude docházet</w:delText>
        </w:r>
        <w:r w:rsidR="001A7A98" w:rsidDel="006D0126">
          <w:delText>.</w:delText>
        </w:r>
      </w:del>
      <w:ins w:id="268" w:author="Kulík Jan" w:date="2025-01-10T11:26:00Z">
        <w:r w:rsidR="000468B3" w:rsidRPr="006E7685">
          <w:t xml:space="preserve">Významná podpora pro širší spektrum podniků a jejich zaměření se </w:t>
        </w:r>
        <w:r w:rsidR="000468B3">
          <w:t xml:space="preserve">v období realizace Programu </w:t>
        </w:r>
        <w:r w:rsidR="000468B3" w:rsidRPr="006E7685">
          <w:t>předpokládá jen v</w:t>
        </w:r>
        <w:r w:rsidR="000468B3">
          <w:t> </w:t>
        </w:r>
        <w:r w:rsidR="000468B3" w:rsidRPr="006E7685">
          <w:t>rámci</w:t>
        </w:r>
        <w:r w:rsidR="000468B3">
          <w:t xml:space="preserve"> Evropských strukturálních a investičních fondů, tedy OP PIK a</w:t>
        </w:r>
        <w:r w:rsidR="000468B3" w:rsidRPr="006E7685">
          <w:t xml:space="preserve"> Operačního programu Technologie a aplikace pro konkurenceschopnost (OP TAK)</w:t>
        </w:r>
        <w:r w:rsidR="000468B3">
          <w:t>. P</w:t>
        </w:r>
        <w:r w:rsidR="000468B3" w:rsidRPr="006E7685">
          <w:t>odpora z fondů Evropské unie je však k podpoře ze státního rozpočtu komplementární a nemůže ji zcela nahradit. Vzhledem k</w:t>
        </w:r>
        <w:r w:rsidR="000468B3">
          <w:t xml:space="preserve"> nepravidelnému vyhlašování výzev a čerpání prostředků z OP PIK a </w:t>
        </w:r>
        <w:r w:rsidR="000468B3" w:rsidRPr="006E7685">
          <w:t xml:space="preserve">OP TAK </w:t>
        </w:r>
        <w:r w:rsidR="000468B3">
          <w:t xml:space="preserve">bude vyhlašování </w:t>
        </w:r>
        <w:r w:rsidR="000468B3">
          <w:lastRenderedPageBreak/>
          <w:t>výzev a</w:t>
        </w:r>
      </w:ins>
      <w:ins w:id="269" w:author="Kulík Jan" w:date="2025-01-10T11:28:00Z">
        <w:r w:rsidR="000468B3">
          <w:t> </w:t>
        </w:r>
      </w:ins>
      <w:ins w:id="270" w:author="Kulík Jan" w:date="2025-01-10T11:26:00Z">
        <w:r w:rsidR="000468B3">
          <w:t>veřejných soutěží s těmito programy koordinováno. J</w:t>
        </w:r>
        <w:r w:rsidR="000468B3" w:rsidRPr="006E7685">
          <w:t xml:space="preserve">e </w:t>
        </w:r>
        <w:r w:rsidR="000468B3">
          <w:t xml:space="preserve">také </w:t>
        </w:r>
        <w:r w:rsidR="000468B3" w:rsidRPr="006E7685">
          <w:t>reálné předpokládat, že na tuto oblasti již z</w:t>
        </w:r>
      </w:ins>
      <w:ins w:id="271" w:author="Kulík Jan" w:date="2025-01-10T11:28:00Z">
        <w:r w:rsidR="000468B3">
          <w:t> </w:t>
        </w:r>
      </w:ins>
      <w:ins w:id="272" w:author="Kulík Jan" w:date="2025-01-10T11:26:00Z">
        <w:r w:rsidR="000468B3" w:rsidRPr="006E7685">
          <w:t>těchto prostředků od roku 2026 nebudou vyhlašovány žádné nové výzvy.</w:t>
        </w:r>
      </w:ins>
    </w:p>
    <w:p w14:paraId="48185373" w14:textId="77777777" w:rsidR="006E7685" w:rsidRDefault="006E7685" w:rsidP="005572BB">
      <w:pPr>
        <w:jc w:val="both"/>
        <w:rPr>
          <w:ins w:id="273" w:author="Kulík Jan" w:date="2025-01-10T11:21:00Z"/>
        </w:rPr>
      </w:pPr>
    </w:p>
    <w:p w14:paraId="68D52CAC" w14:textId="06E72AA9" w:rsidR="001567DF" w:rsidRDefault="001A7A98" w:rsidP="005572BB">
      <w:pPr>
        <w:jc w:val="both"/>
        <w:rPr>
          <w:ins w:id="274" w:author="Kulík Jan" w:date="2025-01-10T11:12:00Z"/>
        </w:rPr>
      </w:pPr>
      <w:r w:rsidRPr="00251687">
        <w:t>Za komplementární k</w:t>
      </w:r>
      <w:r w:rsidR="001C6A9F">
        <w:t> </w:t>
      </w:r>
      <w:r w:rsidR="00B77F13">
        <w:t>P</w:t>
      </w:r>
      <w:r w:rsidRPr="00251687">
        <w:t>rogramu lze</w:t>
      </w:r>
      <w:ins w:id="275" w:author="Kulík Jan" w:date="2025-01-10T11:05:00Z">
        <w:r w:rsidR="006D0126">
          <w:t xml:space="preserve"> v období zahájení jeho realizace</w:t>
        </w:r>
      </w:ins>
      <w:r w:rsidRPr="00251687">
        <w:t xml:space="preserve"> považovat program ÉTA </w:t>
      </w:r>
      <w:r>
        <w:t>TA</w:t>
      </w:r>
      <w:r w:rsidR="00B77F13">
        <w:t> </w:t>
      </w:r>
      <w:r>
        <w:t>ČR</w:t>
      </w:r>
      <w:r w:rsidRPr="00251687">
        <w:t>, který je zaměřen na společensko-vědní výzkum a</w:t>
      </w:r>
      <w:r w:rsidR="001C6A9F">
        <w:t> </w:t>
      </w:r>
      <w:r w:rsidRPr="00251687">
        <w:t>podpo</w:t>
      </w:r>
      <w:r w:rsidR="004A0080">
        <w:t>ruje</w:t>
      </w:r>
      <w:r w:rsidRPr="00251687">
        <w:t xml:space="preserve"> od roku 2018 řešení související s</w:t>
      </w:r>
      <w:r w:rsidR="001C6A9F">
        <w:t> </w:t>
      </w:r>
      <w:r w:rsidRPr="00251687">
        <w:t>problémy identifikovanými v</w:t>
      </w:r>
      <w:r w:rsidR="001C6A9F">
        <w:t> </w:t>
      </w:r>
      <w:r w:rsidRPr="00251687">
        <w:t xml:space="preserve">dokumentu Průmysl 4.0. Naproti tomu </w:t>
      </w:r>
      <w:del w:id="276" w:author="Kulík Jan" w:date="2025-01-10T11:29:00Z">
        <w:r w:rsidRPr="00251687" w:rsidDel="000468B3">
          <w:delText xml:space="preserve">předkládaný </w:delText>
        </w:r>
      </w:del>
      <w:r w:rsidR="00B77F13">
        <w:t>Program</w:t>
      </w:r>
      <w:r w:rsidRPr="00251687">
        <w:t xml:space="preserve"> se zaměří na podporu veškerých technických řešení</w:t>
      </w:r>
      <w:r w:rsidR="004A0080">
        <w:t xml:space="preserve"> s vazbou</w:t>
      </w:r>
      <w:r>
        <w:t xml:space="preserve"> projektů na klíčové technologie (znalostní domény uvedené v</w:t>
      </w:r>
      <w:r w:rsidR="001C6A9F">
        <w:t> </w:t>
      </w:r>
      <w:r>
        <w:t>RIS3 strategii</w:t>
      </w:r>
      <w:r w:rsidR="00086D85">
        <w:t xml:space="preserve"> ČR</w:t>
      </w:r>
      <w:r>
        <w:t>)</w:t>
      </w:r>
      <w:r w:rsidR="004A0080">
        <w:t>, čímž</w:t>
      </w:r>
      <w:r>
        <w:t xml:space="preserve"> napomůže k</w:t>
      </w:r>
      <w:r w:rsidR="001C6A9F">
        <w:t> </w:t>
      </w:r>
      <w:r>
        <w:t>naplnění cílů iniciativy Průmysl 4.0</w:t>
      </w:r>
      <w:r w:rsidRPr="00251687">
        <w:t>.</w:t>
      </w:r>
      <w:ins w:id="277" w:author="Kulík Jan" w:date="2025-01-10T11:06:00Z">
        <w:r w:rsidR="006D0126">
          <w:t xml:space="preserve"> Obdobné vymezení platí pro navazující program TA ČR SIGMA</w:t>
        </w:r>
      </w:ins>
      <w:ins w:id="278" w:author="Kulík Jan" w:date="2025-01-10T11:07:00Z">
        <w:r w:rsidR="006D0126">
          <w:t xml:space="preserve"> realizovaný od roku 2023, který zahrnuje široké spek</w:t>
        </w:r>
      </w:ins>
      <w:ins w:id="279" w:author="Kulík Jan" w:date="2025-01-10T11:08:00Z">
        <w:r w:rsidR="006D0126">
          <w:t>trum aktivit na podporu</w:t>
        </w:r>
      </w:ins>
      <w:ins w:id="280" w:author="Kulík Jan" w:date="2025-01-10T11:09:00Z">
        <w:r w:rsidR="006D0126">
          <w:t xml:space="preserve"> </w:t>
        </w:r>
        <w:proofErr w:type="spellStart"/>
        <w:r w:rsidR="006D0126">
          <w:t>předaplikačního</w:t>
        </w:r>
      </w:ins>
      <w:proofErr w:type="spellEnd"/>
      <w:ins w:id="281" w:author="Kulík Jan" w:date="2025-01-10T11:10:00Z">
        <w:r w:rsidR="006D0126">
          <w:t xml:space="preserve"> výzkumu</w:t>
        </w:r>
      </w:ins>
      <w:ins w:id="282" w:author="Kulík Jan" w:date="2025-01-10T11:09:00Z">
        <w:r w:rsidR="006D0126">
          <w:t xml:space="preserve">, </w:t>
        </w:r>
      </w:ins>
      <w:ins w:id="283" w:author="Kulík Jan" w:date="2025-01-10T11:08:00Z">
        <w:r w:rsidR="006D0126">
          <w:t>společensk</w:t>
        </w:r>
      </w:ins>
      <w:ins w:id="284" w:author="Kulík Jan" w:date="2025-01-10T11:10:00Z">
        <w:r w:rsidR="006D0126">
          <w:t>ých věd, aktuálních a dlouhodobých výzkumných záměrů apod. Koordinac</w:t>
        </w:r>
      </w:ins>
      <w:ins w:id="285" w:author="Kulík Jan" w:date="2025-01-10T11:11:00Z">
        <w:r w:rsidR="006D0126">
          <w:t xml:space="preserve">e zaměření a parametrů veřejných soutěží vyhlašovaných v programu SIGMA s ostatními relevantními programy je důsledně řešena za tím účelem zřízenou </w:t>
        </w:r>
      </w:ins>
      <w:ins w:id="286" w:author="Kulík Jan" w:date="2025-01-10T11:12:00Z">
        <w:r w:rsidR="006D0126">
          <w:t>koordinační skupinou</w:t>
        </w:r>
      </w:ins>
      <w:ins w:id="287" w:author="Kulík Jan" w:date="2025-01-10T11:29:00Z">
        <w:r w:rsidR="000468B3">
          <w:t xml:space="preserve"> poskytovatelů</w:t>
        </w:r>
      </w:ins>
      <w:ins w:id="288" w:author="Kulík Jan" w:date="2025-01-10T11:12:00Z">
        <w:r w:rsidR="006D0126">
          <w:t>.</w:t>
        </w:r>
      </w:ins>
    </w:p>
    <w:p w14:paraId="44EE924C" w14:textId="51DE33F4" w:rsidR="001A7A98" w:rsidRDefault="001567DF" w:rsidP="001D676F">
      <w:pPr>
        <w:spacing w:after="0"/>
        <w:jc w:val="both"/>
      </w:pPr>
      <w:ins w:id="289" w:author="Kulík Jan" w:date="2025-01-10T11:12:00Z">
        <w:r>
          <w:t xml:space="preserve">V roce 2024 byl schválen program </w:t>
        </w:r>
      </w:ins>
      <w:ins w:id="290" w:author="Kulík Jan" w:date="2025-01-10T11:13:00Z">
        <w:r>
          <w:t>Ministerstva průmyslu a obchodu TWIST, který je zaměřený na podporu výzkumu, vývoje a inovací v oblasti strategických technologií (umělá inteligence, polovodiče a</w:t>
        </w:r>
      </w:ins>
      <w:ins w:id="291" w:author="Kulík Jan" w:date="2025-01-10T11:14:00Z">
        <w:r>
          <w:t> </w:t>
        </w:r>
      </w:ins>
      <w:ins w:id="292" w:author="Kulík Jan" w:date="2025-01-10T11:13:00Z">
        <w:r>
          <w:t>mikroelektronika, kvantové t</w:t>
        </w:r>
      </w:ins>
      <w:ins w:id="293" w:author="Kulík Jan" w:date="2025-01-10T11:14:00Z">
        <w:r>
          <w:t xml:space="preserve">echnologie). Doplňkovost programů TWIST a TREND zajistí </w:t>
        </w:r>
      </w:ins>
      <w:ins w:id="294" w:author="Kulík Jan" w:date="2025-01-10T11:30:00Z">
        <w:r w:rsidR="000468B3">
          <w:t>Ministerstvo</w:t>
        </w:r>
      </w:ins>
      <w:ins w:id="295" w:author="Kulík Jan" w:date="2025-01-10T11:14:00Z">
        <w:r>
          <w:t xml:space="preserve"> průmysl</w:t>
        </w:r>
      </w:ins>
      <w:ins w:id="296" w:author="Kulík Jan" w:date="2025-01-10T11:30:00Z">
        <w:r w:rsidR="000468B3">
          <w:t>u</w:t>
        </w:r>
      </w:ins>
      <w:ins w:id="297" w:author="Kulík Jan" w:date="2025-01-10T11:14:00Z">
        <w:r>
          <w:t xml:space="preserve"> a obchodu jako gestor obou programů prostřednictvím </w:t>
        </w:r>
      </w:ins>
      <w:ins w:id="298" w:author="Kulík Jan" w:date="2025-01-10T11:15:00Z">
        <w:r>
          <w:t>vhodného harmonogramu a parametrů veřejných soutěží vyhlašovaných v období 2025 až 2027.</w:t>
        </w:r>
      </w:ins>
    </w:p>
    <w:p w14:paraId="0F6F4A99" w14:textId="77777777" w:rsidR="00F105E7" w:rsidRPr="009B47A1" w:rsidRDefault="00F105E7" w:rsidP="0043466C">
      <w:pPr>
        <w:pStyle w:val="Nadpis1"/>
      </w:pPr>
      <w:r w:rsidRPr="009B47A1">
        <w:t xml:space="preserve">Očekávané výsledky </w:t>
      </w:r>
      <w:r w:rsidR="00CE1942" w:rsidRPr="009B47A1">
        <w:t>projektů</w:t>
      </w:r>
    </w:p>
    <w:p w14:paraId="3B8D9305" w14:textId="77777777" w:rsidR="00F105E7" w:rsidRPr="00270289" w:rsidRDefault="00F105E7" w:rsidP="00132A9B">
      <w:pPr>
        <w:jc w:val="both"/>
        <w:rPr>
          <w:rFonts w:eastAsia="Times New Roman" w:cs="Arial"/>
          <w:i/>
        </w:rPr>
      </w:pPr>
      <w:r w:rsidRPr="00270289">
        <w:rPr>
          <w:rFonts w:cs="Arial"/>
        </w:rPr>
        <w:t>V Programu mohou být podporovány pouze projekty, které odůvodněně předpokládají dosažení alespoň jednoho</w:t>
      </w:r>
      <w:r w:rsidR="00067DD4" w:rsidRPr="00270289">
        <w:rPr>
          <w:rFonts w:cs="Arial"/>
        </w:rPr>
        <w:t xml:space="preserve"> hlavního</w:t>
      </w:r>
      <w:r w:rsidRPr="00270289">
        <w:rPr>
          <w:rFonts w:cs="Arial"/>
        </w:rPr>
        <w:t xml:space="preserve"> výsledku </w:t>
      </w:r>
      <w:proofErr w:type="spellStart"/>
      <w:r w:rsidRPr="00270289">
        <w:rPr>
          <w:rFonts w:cs="Arial"/>
        </w:rPr>
        <w:t>VaV</w:t>
      </w:r>
      <w:proofErr w:type="spellEnd"/>
      <w:r w:rsidRPr="00270289">
        <w:rPr>
          <w:rFonts w:cs="Arial"/>
        </w:rPr>
        <w:t xml:space="preserve"> z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 xml:space="preserve">následujících druhů </w:t>
      </w:r>
      <w:r w:rsidR="00132A9B" w:rsidRPr="00270289">
        <w:rPr>
          <w:rFonts w:cs="Arial"/>
        </w:rPr>
        <w:t xml:space="preserve">aplikovaných </w:t>
      </w:r>
      <w:r w:rsidRPr="00270289">
        <w:rPr>
          <w:rFonts w:cs="Arial"/>
        </w:rPr>
        <w:t xml:space="preserve">výsledků </w:t>
      </w:r>
      <w:r w:rsidR="00132A9B" w:rsidRPr="00270289">
        <w:rPr>
          <w:rFonts w:cs="Arial"/>
        </w:rPr>
        <w:t>po</w:t>
      </w:r>
      <w:r w:rsidRPr="00270289">
        <w:rPr>
          <w:rFonts w:cs="Arial"/>
        </w:rPr>
        <w:t>dle Informačního systému výzkumu, experimentálního vývoje a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inovací.</w:t>
      </w:r>
    </w:p>
    <w:p w14:paraId="414DEC93" w14:textId="77777777" w:rsidR="00F105E7" w:rsidRPr="00270289" w:rsidRDefault="00F105E7" w:rsidP="00AE2446">
      <w:pPr>
        <w:keepNext/>
        <w:numPr>
          <w:ilvl w:val="0"/>
          <w:numId w:val="10"/>
        </w:numPr>
        <w:ind w:left="0" w:firstLine="284"/>
        <w:contextualSpacing/>
        <w:jc w:val="both"/>
        <w:rPr>
          <w:rFonts w:cs="Arial"/>
          <w:b/>
          <w:i/>
        </w:rPr>
      </w:pPr>
      <w:r w:rsidRPr="00270289">
        <w:rPr>
          <w:rFonts w:cs="Arial"/>
          <w:b/>
        </w:rPr>
        <w:t>F - užitný nebo průmyslový vzor,</w:t>
      </w:r>
    </w:p>
    <w:p w14:paraId="6579A15C" w14:textId="77777777" w:rsidR="00F105E7" w:rsidRPr="00270289" w:rsidRDefault="00F105E7" w:rsidP="00AE2446">
      <w:pPr>
        <w:keepNext/>
        <w:numPr>
          <w:ilvl w:val="0"/>
          <w:numId w:val="10"/>
        </w:numPr>
        <w:ind w:left="0" w:firstLine="284"/>
        <w:contextualSpacing/>
        <w:jc w:val="both"/>
        <w:rPr>
          <w:rFonts w:cs="Arial"/>
          <w:b/>
          <w:i/>
        </w:rPr>
      </w:pPr>
      <w:r w:rsidRPr="00270289">
        <w:rPr>
          <w:rFonts w:cs="Arial"/>
          <w:b/>
        </w:rPr>
        <w:t>G - prototyp, funkční vzorek,</w:t>
      </w:r>
    </w:p>
    <w:p w14:paraId="06303E16" w14:textId="77777777" w:rsidR="00F105E7" w:rsidRPr="00270289" w:rsidRDefault="00F105E7" w:rsidP="00AE2446">
      <w:pPr>
        <w:keepNext/>
        <w:numPr>
          <w:ilvl w:val="0"/>
          <w:numId w:val="10"/>
        </w:numPr>
        <w:ind w:left="0" w:firstLine="284"/>
        <w:contextualSpacing/>
        <w:jc w:val="both"/>
        <w:rPr>
          <w:rFonts w:cs="Arial"/>
          <w:b/>
          <w:i/>
        </w:rPr>
      </w:pPr>
      <w:r w:rsidRPr="00270289">
        <w:rPr>
          <w:rFonts w:cs="Arial"/>
          <w:b/>
        </w:rPr>
        <w:t>R - software,</w:t>
      </w:r>
    </w:p>
    <w:p w14:paraId="03CA888B" w14:textId="3C789F06" w:rsidR="00552525" w:rsidRPr="00302646" w:rsidRDefault="00F105E7" w:rsidP="00181A49">
      <w:pPr>
        <w:numPr>
          <w:ilvl w:val="0"/>
          <w:numId w:val="10"/>
        </w:numPr>
        <w:ind w:left="0" w:firstLine="284"/>
        <w:jc w:val="both"/>
        <w:rPr>
          <w:rFonts w:cs="Arial"/>
          <w:i/>
        </w:rPr>
      </w:pPr>
      <w:r w:rsidRPr="00270289">
        <w:rPr>
          <w:rFonts w:cs="Arial"/>
          <w:b/>
        </w:rPr>
        <w:t>Z - poloprovoz, ověřená technologie</w:t>
      </w:r>
      <w:r w:rsidR="000F23C2">
        <w:rPr>
          <w:rFonts w:cs="Arial"/>
          <w:b/>
        </w:rPr>
        <w:t>.</w:t>
      </w:r>
    </w:p>
    <w:p w14:paraId="26EFD676" w14:textId="19201D89" w:rsidR="000F23C2" w:rsidRPr="00302646" w:rsidRDefault="000F23C2" w:rsidP="00302646">
      <w:pPr>
        <w:jc w:val="both"/>
        <w:rPr>
          <w:rFonts w:cs="Arial"/>
        </w:rPr>
      </w:pPr>
      <w:r w:rsidRPr="00302646">
        <w:rPr>
          <w:rFonts w:cs="Arial"/>
        </w:rPr>
        <w:t>Mezi</w:t>
      </w:r>
      <w:r>
        <w:rPr>
          <w:rFonts w:cs="Arial"/>
        </w:rPr>
        <w:t xml:space="preserve"> hlavními aplikovanými výsledky podpořených projektů budou dále sledovány následující výsledky, které </w:t>
      </w:r>
      <w:r w:rsidRPr="00270289">
        <w:rPr>
          <w:rFonts w:cs="Arial"/>
        </w:rPr>
        <w:t xml:space="preserve">vzhledem </w:t>
      </w:r>
      <w:r>
        <w:rPr>
          <w:rFonts w:cs="Arial"/>
        </w:rPr>
        <w:t>ke své</w:t>
      </w:r>
      <w:r w:rsidRPr="00270289">
        <w:rPr>
          <w:rFonts w:cs="Arial"/>
        </w:rPr>
        <w:t xml:space="preserve"> specifičnosti nesmí být jediným předpokládaným druhem výsledku </w:t>
      </w:r>
      <w:r w:rsidR="00AA1E05">
        <w:rPr>
          <w:rFonts w:cs="Arial"/>
        </w:rPr>
        <w:t xml:space="preserve">daného projektu </w:t>
      </w:r>
      <w:r w:rsidRPr="00270289">
        <w:rPr>
          <w:rFonts w:cs="Arial"/>
        </w:rPr>
        <w:t>a bud</w:t>
      </w:r>
      <w:r>
        <w:rPr>
          <w:rFonts w:cs="Arial"/>
        </w:rPr>
        <w:t>ou</w:t>
      </w:r>
      <w:r w:rsidRPr="00270289">
        <w:rPr>
          <w:rFonts w:cs="Arial"/>
        </w:rPr>
        <w:t xml:space="preserve"> akceptován</w:t>
      </w:r>
      <w:r>
        <w:rPr>
          <w:rFonts w:cs="Arial"/>
        </w:rPr>
        <w:t>y</w:t>
      </w:r>
      <w:r w:rsidRPr="00270289">
        <w:rPr>
          <w:rFonts w:cs="Arial"/>
        </w:rPr>
        <w:t xml:space="preserve"> jen v kombinaci s</w:t>
      </w:r>
      <w:r w:rsidR="00AA1E05">
        <w:rPr>
          <w:rFonts w:cs="Arial"/>
        </w:rPr>
        <w:t xml:space="preserve"> (alespoň) </w:t>
      </w:r>
      <w:r w:rsidRPr="00270289">
        <w:rPr>
          <w:rFonts w:cs="Arial"/>
        </w:rPr>
        <w:t>jedním z </w:t>
      </w:r>
      <w:r>
        <w:rPr>
          <w:rFonts w:cs="Arial"/>
        </w:rPr>
        <w:t>výše uvedených výsledků:</w:t>
      </w:r>
    </w:p>
    <w:p w14:paraId="78289F05" w14:textId="2ABB366B" w:rsidR="000F23C2" w:rsidRPr="00302646" w:rsidRDefault="00552525" w:rsidP="00AE2446">
      <w:pPr>
        <w:numPr>
          <w:ilvl w:val="0"/>
          <w:numId w:val="10"/>
        </w:numPr>
        <w:ind w:left="709" w:hanging="425"/>
        <w:contextualSpacing/>
        <w:rPr>
          <w:rFonts w:cs="Arial"/>
          <w:i/>
        </w:rPr>
      </w:pPr>
      <w:r w:rsidRPr="00270289">
        <w:rPr>
          <w:rFonts w:cs="Arial"/>
          <w:b/>
        </w:rPr>
        <w:t>P</w:t>
      </w:r>
      <w:r w:rsidR="00132A9B" w:rsidRPr="00270289">
        <w:rPr>
          <w:rFonts w:cs="Arial"/>
          <w:b/>
        </w:rPr>
        <w:t xml:space="preserve"> - patent</w:t>
      </w:r>
      <w:r w:rsidR="00132A9B" w:rsidRPr="00270289">
        <w:rPr>
          <w:rFonts w:cs="Arial"/>
        </w:rPr>
        <w:t xml:space="preserve">, </w:t>
      </w:r>
    </w:p>
    <w:p w14:paraId="0BE4F8F7" w14:textId="0A8280F3" w:rsidR="00132A9B" w:rsidRPr="00270289" w:rsidRDefault="000F23C2" w:rsidP="00AE2446">
      <w:pPr>
        <w:numPr>
          <w:ilvl w:val="0"/>
          <w:numId w:val="10"/>
        </w:numPr>
        <w:ind w:left="709" w:hanging="425"/>
        <w:rPr>
          <w:rFonts w:cs="Arial"/>
          <w:i/>
        </w:rPr>
      </w:pPr>
      <w:r>
        <w:rPr>
          <w:rFonts w:cs="Arial"/>
          <w:b/>
        </w:rPr>
        <w:t>N –</w:t>
      </w:r>
      <w:r w:rsidR="00302646">
        <w:rPr>
          <w:rFonts w:cs="Arial"/>
          <w:b/>
        </w:rPr>
        <w:t xml:space="preserve"> </w:t>
      </w:r>
      <w:r>
        <w:rPr>
          <w:rFonts w:cs="Arial"/>
          <w:b/>
        </w:rPr>
        <w:t>metodika</w:t>
      </w:r>
      <w:r w:rsidR="00302646">
        <w:rPr>
          <w:rFonts w:cs="Arial"/>
          <w:b/>
        </w:rPr>
        <w:t xml:space="preserve"> (tj. </w:t>
      </w:r>
      <w:proofErr w:type="spellStart"/>
      <w:r w:rsidR="00302646">
        <w:rPr>
          <w:rFonts w:cs="Arial"/>
          <w:b/>
        </w:rPr>
        <w:t>N</w:t>
      </w:r>
      <w:r w:rsidR="00302646" w:rsidRPr="00302646">
        <w:rPr>
          <w:rFonts w:cs="Arial"/>
          <w:b/>
          <w:vertAlign w:val="subscript"/>
        </w:rPr>
        <w:t>metS</w:t>
      </w:r>
      <w:proofErr w:type="spellEnd"/>
      <w:r w:rsidR="00302646">
        <w:rPr>
          <w:rFonts w:cs="Arial"/>
          <w:b/>
        </w:rPr>
        <w:t xml:space="preserve">, </w:t>
      </w:r>
      <w:proofErr w:type="spellStart"/>
      <w:r w:rsidR="00302646">
        <w:rPr>
          <w:rFonts w:cs="Arial"/>
          <w:b/>
        </w:rPr>
        <w:t>N</w:t>
      </w:r>
      <w:r w:rsidR="00302646" w:rsidRPr="00302646">
        <w:rPr>
          <w:rFonts w:cs="Arial"/>
          <w:b/>
          <w:vertAlign w:val="subscript"/>
        </w:rPr>
        <w:t>metC</w:t>
      </w:r>
      <w:proofErr w:type="spellEnd"/>
      <w:r w:rsidR="00302646">
        <w:rPr>
          <w:rFonts w:cs="Arial"/>
          <w:b/>
        </w:rPr>
        <w:t xml:space="preserve">, </w:t>
      </w:r>
      <w:proofErr w:type="spellStart"/>
      <w:r w:rsidR="00302646">
        <w:rPr>
          <w:rFonts w:cs="Arial"/>
          <w:b/>
        </w:rPr>
        <w:t>N</w:t>
      </w:r>
      <w:r w:rsidR="00302646" w:rsidRPr="00302646">
        <w:rPr>
          <w:rFonts w:cs="Arial"/>
          <w:b/>
          <w:vertAlign w:val="subscript"/>
        </w:rPr>
        <w:t>metA</w:t>
      </w:r>
      <w:proofErr w:type="spellEnd"/>
      <w:r w:rsidR="00302646">
        <w:rPr>
          <w:rFonts w:cs="Arial"/>
          <w:b/>
        </w:rPr>
        <w:t>)</w:t>
      </w:r>
      <w:r w:rsidR="00132A9B" w:rsidRPr="00270289">
        <w:rPr>
          <w:rFonts w:cs="Arial"/>
        </w:rPr>
        <w:t xml:space="preserve">. </w:t>
      </w:r>
    </w:p>
    <w:p w14:paraId="6A2FE59C" w14:textId="77777777" w:rsidR="008A52D0" w:rsidRPr="00270289" w:rsidRDefault="008A52D0" w:rsidP="00067DD4">
      <w:pPr>
        <w:jc w:val="both"/>
        <w:rPr>
          <w:rFonts w:cs="Arial"/>
        </w:rPr>
      </w:pPr>
      <w:r w:rsidRPr="00270289">
        <w:rPr>
          <w:rFonts w:cs="Arial"/>
        </w:rPr>
        <w:t>Předpokládané počty těchto druhů výsledků, k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nimž by měly podpořené projekty vést, jsou uvedeny v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tabulce s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indikátory v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bodě 1</w:t>
      </w:r>
      <w:r w:rsidR="0043466C" w:rsidRPr="00270289">
        <w:rPr>
          <w:rFonts w:cs="Arial"/>
        </w:rPr>
        <w:t>5</w:t>
      </w:r>
      <w:r w:rsidRPr="00270289">
        <w:rPr>
          <w:rFonts w:cs="Arial"/>
        </w:rPr>
        <w:t xml:space="preserve"> níže.</w:t>
      </w:r>
    </w:p>
    <w:p w14:paraId="4A886F42" w14:textId="77777777" w:rsidR="00067DD4" w:rsidRPr="00270289" w:rsidRDefault="00067DD4" w:rsidP="008A52D0">
      <w:pPr>
        <w:spacing w:after="240"/>
        <w:jc w:val="both"/>
        <w:rPr>
          <w:rFonts w:cs="Arial"/>
        </w:rPr>
      </w:pPr>
      <w:r w:rsidRPr="00270289">
        <w:rPr>
          <w:rFonts w:cs="Arial"/>
        </w:rPr>
        <w:t>V rámci řešení projektů mohou být dosahovány a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budou sledovány také další (vedlejší) druhy výsledků, pokud přispívají k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naplnění cílů projektu a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podprogramu.</w:t>
      </w:r>
    </w:p>
    <w:p w14:paraId="6F210BCB" w14:textId="77777777" w:rsidR="00F105E7" w:rsidRPr="00132A9B" w:rsidRDefault="00772B14" w:rsidP="0043466C">
      <w:pPr>
        <w:pStyle w:val="Nadpis1"/>
      </w:pPr>
      <w:r>
        <w:t>Selhání trhu a m</w:t>
      </w:r>
      <w:r w:rsidR="00F105E7" w:rsidRPr="00132A9B">
        <w:t>otivační účinek</w:t>
      </w:r>
    </w:p>
    <w:p w14:paraId="61CE5C43" w14:textId="77777777" w:rsidR="00772B14" w:rsidRDefault="003C3134" w:rsidP="003C3134">
      <w:pPr>
        <w:jc w:val="both"/>
      </w:pPr>
      <w:r>
        <w:t>Jedním z důvodů, proč dochází k selhání trhu v oblasti výzkumu, vývoje a inovací (VaVaI), je přelévání informací, kdy si podnik nemůže plně přisvojit výnosy z investic do VaVaI projektů, což se posléze odráží v poklesu motivace podniků investovat do VaVaI.</w:t>
      </w:r>
      <w:r w:rsidR="00772B14">
        <w:t xml:space="preserve"> </w:t>
      </w:r>
      <w:r>
        <w:t xml:space="preserve">Další významnou formou tržního selhání jsou nedokonalé a asymetrické informace. Jedním z důsledků je pomalé šíření poznatků v oblasti VaVaI, jejich implementace a nedostatečná koordinace u projektů spolupráce. </w:t>
      </w:r>
    </w:p>
    <w:p w14:paraId="44B6575F" w14:textId="39CF1A8A" w:rsidR="003C3134" w:rsidRDefault="003C3134" w:rsidP="003C3134">
      <w:pPr>
        <w:jc w:val="both"/>
      </w:pPr>
      <w:r>
        <w:t>Program bude v této oblasti stimulovat vytváření vazeb a struktur mezi jednotlivými subjekty spolupráce, posilovat interakce mezi nimi a napomáhat tak k efektivnímu přenosu informací mezi všemi účastníky. V důsledku asymetrie informací jsou také znevýhodňovány malé a střední podniky (MSP) a</w:t>
      </w:r>
      <w:r w:rsidR="00EC3B26">
        <w:t> </w:t>
      </w:r>
      <w:r w:rsidR="00772B14">
        <w:t>s výzkumem a</w:t>
      </w:r>
      <w:r w:rsidR="00264B3F">
        <w:t> </w:t>
      </w:r>
      <w:r w:rsidR="00772B14">
        <w:t>vývojem</w:t>
      </w:r>
      <w:r>
        <w:t xml:space="preserve"> začínající podniky, které jsou obecně považovány za rizikové. Na tuto situaci reaguje </w:t>
      </w:r>
      <w:r w:rsidR="00275A38">
        <w:t>Program</w:t>
      </w:r>
      <w:r>
        <w:t xml:space="preserve"> podporou skrze podprogram </w:t>
      </w:r>
      <w:r w:rsidR="00AA2339">
        <w:t xml:space="preserve">2 </w:t>
      </w:r>
      <w:r>
        <w:t xml:space="preserve">a zvýhodněním MSP skrze maximální </w:t>
      </w:r>
      <w:r w:rsidR="00AB41D2">
        <w:t xml:space="preserve">intenzitu </w:t>
      </w:r>
      <w:r>
        <w:t>podpory.</w:t>
      </w:r>
    </w:p>
    <w:p w14:paraId="2242B9F8" w14:textId="77777777" w:rsidR="00772B14" w:rsidRPr="00270289" w:rsidRDefault="00EC3B26" w:rsidP="003C3134">
      <w:pPr>
        <w:jc w:val="both"/>
        <w:rPr>
          <w:rFonts w:eastAsia="Times New Roman" w:cs="Arial"/>
        </w:rPr>
      </w:pPr>
      <w:r w:rsidRPr="00270289">
        <w:rPr>
          <w:rFonts w:cs="Arial"/>
        </w:rPr>
        <w:lastRenderedPageBreak/>
        <w:t>V souladu s pravidly pro poskytování veřejné podpory v oblasti VaVaI</w:t>
      </w:r>
      <w:r w:rsidR="00772B14" w:rsidRPr="00270289">
        <w:rPr>
          <w:rFonts w:cs="Arial"/>
        </w:rPr>
        <w:t xml:space="preserve"> bude poskytovatel v rámci procesu hodnocení návrhů projektů posuzovat dosažení dostatečného motivačního účinku podpory. Motivační účinek bude posuzován pro všechny uchazeče souhrnně za celý projekt. Pro všechny příjemce </w:t>
      </w:r>
      <w:r w:rsidR="0043380C">
        <w:rPr>
          <w:rFonts w:cs="Arial"/>
        </w:rPr>
        <w:t>(</w:t>
      </w:r>
      <w:r w:rsidR="003F6A0D">
        <w:rPr>
          <w:rFonts w:cs="Arial"/>
        </w:rPr>
        <w:t>a další účastníky projektu</w:t>
      </w:r>
      <w:r w:rsidR="0043380C">
        <w:rPr>
          <w:rFonts w:cs="Arial"/>
        </w:rPr>
        <w:t xml:space="preserve">) </w:t>
      </w:r>
      <w:r w:rsidR="00772B14" w:rsidRPr="00270289">
        <w:rPr>
          <w:rFonts w:cs="Arial"/>
        </w:rPr>
        <w:t>především platí, že práce na řešení projektu nesmí být zahájeny před podáním návrhu projektu.</w:t>
      </w:r>
    </w:p>
    <w:p w14:paraId="547E31CC" w14:textId="77777777" w:rsidR="00863E3A" w:rsidRDefault="00863E3A" w:rsidP="0043466C">
      <w:pPr>
        <w:pStyle w:val="Nadpis1"/>
        <w:sectPr w:rsidR="00863E3A" w:rsidSect="002116CD">
          <w:pgSz w:w="11906" w:h="16838"/>
          <w:pgMar w:top="1134" w:right="1416" w:bottom="1134" w:left="1134" w:header="709" w:footer="709" w:gutter="0"/>
          <w:cols w:space="708"/>
          <w:docGrid w:linePitch="360"/>
        </w:sectPr>
      </w:pPr>
    </w:p>
    <w:p w14:paraId="74E52C7E" w14:textId="4F038124" w:rsidR="00F105E7" w:rsidRPr="00134361" w:rsidRDefault="00BC5306" w:rsidP="0043466C">
      <w:pPr>
        <w:pStyle w:val="Nadpis1"/>
      </w:pPr>
      <w:r w:rsidRPr="00134361">
        <w:lastRenderedPageBreak/>
        <w:t>Hodnocení Programu</w:t>
      </w:r>
    </w:p>
    <w:p w14:paraId="16E8CFF8" w14:textId="1F86A9D3" w:rsidR="00F105E7" w:rsidRPr="00270289" w:rsidRDefault="00F105E7" w:rsidP="00B77F13">
      <w:pPr>
        <w:spacing w:after="240"/>
        <w:jc w:val="both"/>
        <w:rPr>
          <w:rFonts w:cs="Arial"/>
        </w:rPr>
      </w:pPr>
      <w:r w:rsidRPr="00270289">
        <w:rPr>
          <w:rFonts w:cs="Arial"/>
        </w:rPr>
        <w:t>Dosažení cílů Programu bude vyhodnoceno v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souladu s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metodikou hodnocení výsledků ukončených programů, ve znění platném v</w:t>
      </w:r>
      <w:r w:rsidR="001C6A9F" w:rsidRPr="00270289">
        <w:rPr>
          <w:rFonts w:cs="Arial"/>
        </w:rPr>
        <w:t> </w:t>
      </w:r>
      <w:r w:rsidRPr="00270289">
        <w:rPr>
          <w:rFonts w:cs="Arial"/>
        </w:rPr>
        <w:t>době hodnocení Programu</w:t>
      </w:r>
      <w:r w:rsidR="009577A1">
        <w:rPr>
          <w:rStyle w:val="Znakapoznpodarou"/>
        </w:rPr>
        <w:footnoteReference w:id="9"/>
      </w:r>
      <w:r w:rsidRPr="00270289">
        <w:rPr>
          <w:rFonts w:cs="Arial"/>
        </w:rPr>
        <w:t xml:space="preserve">, případně </w:t>
      </w:r>
      <w:r w:rsidR="001773D5">
        <w:rPr>
          <w:rFonts w:cs="Arial"/>
        </w:rPr>
        <w:t xml:space="preserve">podle </w:t>
      </w:r>
      <w:r w:rsidRPr="00270289">
        <w:rPr>
          <w:rFonts w:cs="Arial"/>
        </w:rPr>
        <w:t xml:space="preserve">dalších podmínek stanovených </w:t>
      </w:r>
      <w:r w:rsidR="00AC6DAD">
        <w:rPr>
          <w:rFonts w:cs="Arial"/>
        </w:rPr>
        <w:t xml:space="preserve">Ministerstvem průmyslu a obchodu (jako gestorem Programu) </w:t>
      </w:r>
      <w:r w:rsidR="001773D5">
        <w:rPr>
          <w:rFonts w:cs="Arial"/>
        </w:rPr>
        <w:t>či využitou evaluační autoritou</w:t>
      </w:r>
      <w:r w:rsidRPr="00270289">
        <w:rPr>
          <w:rFonts w:cs="Arial"/>
        </w:rPr>
        <w:t xml:space="preserve">. </w:t>
      </w:r>
    </w:p>
    <w:p w14:paraId="7C7F09AC" w14:textId="77777777" w:rsidR="00CC145C" w:rsidRDefault="00CC145C" w:rsidP="000F7238">
      <w:pPr>
        <w:pStyle w:val="Nadpis3-mimoobsah"/>
        <w:spacing w:before="360" w:after="120"/>
      </w:pPr>
      <w:r>
        <w:t xml:space="preserve">Vstupy a </w:t>
      </w:r>
      <w:r w:rsidR="00851BDF">
        <w:t xml:space="preserve">indikátory </w:t>
      </w:r>
      <w:r>
        <w:t>výstup</w:t>
      </w:r>
      <w:r w:rsidR="00851BDF">
        <w:t>ů</w:t>
      </w:r>
    </w:p>
    <w:p w14:paraId="30A30E9C" w14:textId="6B236775" w:rsidR="002755F1" w:rsidRDefault="002755F1" w:rsidP="002755F1">
      <w:pPr>
        <w:jc w:val="both"/>
        <w:rPr>
          <w:rFonts w:cs="Arial"/>
        </w:rPr>
      </w:pPr>
      <w:r>
        <w:rPr>
          <w:rFonts w:cs="Arial"/>
        </w:rPr>
        <w:t xml:space="preserve">Předpokládané hodnoty vstupů pro evaluaci představuje celkový objem </w:t>
      </w:r>
      <w:r w:rsidR="004771AC">
        <w:rPr>
          <w:rFonts w:cs="Arial"/>
        </w:rPr>
        <w:t>podpory</w:t>
      </w:r>
      <w:r w:rsidR="004771AC" w:rsidRPr="001773D5">
        <w:rPr>
          <w:rFonts w:cs="Arial"/>
        </w:rPr>
        <w:t xml:space="preserve"> </w:t>
      </w:r>
      <w:r w:rsidRPr="001773D5">
        <w:rPr>
          <w:rFonts w:cs="Arial"/>
        </w:rPr>
        <w:t>a náklady projektů</w:t>
      </w:r>
      <w:r>
        <w:rPr>
          <w:rFonts w:cs="Arial"/>
        </w:rPr>
        <w:t xml:space="preserve"> uvedené v kapitole 8.</w:t>
      </w:r>
    </w:p>
    <w:p w14:paraId="7A744BB6" w14:textId="77777777" w:rsidR="00F105E7" w:rsidRPr="00270289" w:rsidRDefault="0070252C" w:rsidP="00521443">
      <w:pPr>
        <w:keepNext/>
        <w:jc w:val="both"/>
        <w:rPr>
          <w:rFonts w:cs="Arial"/>
        </w:rPr>
      </w:pPr>
      <w:r w:rsidRPr="00270289">
        <w:rPr>
          <w:rFonts w:cs="Arial"/>
        </w:rPr>
        <w:t>V</w:t>
      </w:r>
      <w:r w:rsidR="00F6556C" w:rsidRPr="00270289">
        <w:rPr>
          <w:rFonts w:cs="Arial"/>
        </w:rPr>
        <w:t> průběhu implementace Programu budou</w:t>
      </w:r>
      <w:r w:rsidRPr="00270289">
        <w:rPr>
          <w:rFonts w:cs="Arial"/>
        </w:rPr>
        <w:t xml:space="preserve"> </w:t>
      </w:r>
      <w:r w:rsidR="00F6556C" w:rsidRPr="00270289">
        <w:rPr>
          <w:rFonts w:cs="Arial"/>
        </w:rPr>
        <w:t>sledovány následující</w:t>
      </w:r>
      <w:r w:rsidRPr="00270289">
        <w:rPr>
          <w:rFonts w:cs="Arial"/>
        </w:rPr>
        <w:t xml:space="preserve"> základní</w:t>
      </w:r>
      <w:r w:rsidR="00F6556C" w:rsidRPr="00270289">
        <w:rPr>
          <w:rFonts w:cs="Arial"/>
        </w:rPr>
        <w:t xml:space="preserve"> </w:t>
      </w:r>
      <w:r w:rsidR="002602A8" w:rsidRPr="00270289">
        <w:rPr>
          <w:rFonts w:cs="Arial"/>
        </w:rPr>
        <w:t>indikátory</w:t>
      </w:r>
      <w:r w:rsidR="0078646A" w:rsidRPr="00270289">
        <w:rPr>
          <w:rFonts w:cs="Arial"/>
        </w:rPr>
        <w:t xml:space="preserve"> výstupů</w:t>
      </w:r>
      <w:r w:rsidRPr="00270289">
        <w:rPr>
          <w:rFonts w:cs="Arial"/>
        </w:rPr>
        <w:t>, u</w:t>
      </w:r>
      <w:r w:rsidR="001C6A9F" w:rsidRPr="00270289">
        <w:rPr>
          <w:rFonts w:cs="Arial"/>
        </w:rPr>
        <w:t> </w:t>
      </w:r>
      <w:r w:rsidR="00F6556C" w:rsidRPr="00270289">
        <w:rPr>
          <w:rFonts w:cs="Arial"/>
        </w:rPr>
        <w:t>nichž jsou uvedeny předpokládané hodnoty:</w:t>
      </w:r>
    </w:p>
    <w:tbl>
      <w:tblPr>
        <w:tblW w:w="80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4839"/>
        <w:gridCol w:w="1086"/>
        <w:gridCol w:w="1087"/>
        <w:gridCol w:w="1087"/>
      </w:tblGrid>
      <w:tr w:rsidR="00AA2339" w:rsidRPr="00C81C86" w14:paraId="0F3C98AE" w14:textId="77777777" w:rsidTr="008B5501">
        <w:trPr>
          <w:trHeight w:val="281"/>
        </w:trPr>
        <w:tc>
          <w:tcPr>
            <w:tcW w:w="48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A898B8A" w14:textId="77777777" w:rsidR="00AA2339" w:rsidRPr="00C81C86" w:rsidRDefault="00AA2339" w:rsidP="008F2E4C">
            <w:pPr>
              <w:keepNext/>
              <w:spacing w:after="0"/>
              <w:jc w:val="both"/>
              <w:rPr>
                <w:rFonts w:cs="Arial"/>
              </w:rPr>
            </w:pPr>
            <w:r w:rsidRPr="00C81C86">
              <w:rPr>
                <w:rFonts w:cs="Arial"/>
              </w:rPr>
              <w:t>Indikátor (jednotka)</w:t>
            </w:r>
          </w:p>
        </w:tc>
        <w:tc>
          <w:tcPr>
            <w:tcW w:w="10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</w:tcPr>
          <w:p w14:paraId="69BB01E0" w14:textId="77777777" w:rsidR="00AA2339" w:rsidRPr="00C81C86" w:rsidRDefault="00AA2339" w:rsidP="0070252C">
            <w:pPr>
              <w:keepNext/>
              <w:spacing w:after="0"/>
              <w:jc w:val="right"/>
              <w:rPr>
                <w:rFonts w:cs="Arial"/>
              </w:rPr>
            </w:pPr>
            <w:r w:rsidRPr="00C81C86">
              <w:rPr>
                <w:rFonts w:cs="Arial"/>
              </w:rPr>
              <w:t>PP1</w:t>
            </w:r>
          </w:p>
        </w:tc>
        <w:tc>
          <w:tcPr>
            <w:tcW w:w="10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</w:tcPr>
          <w:p w14:paraId="4643D8EC" w14:textId="77777777" w:rsidR="00AA2339" w:rsidRPr="00C81C86" w:rsidRDefault="00AA2339" w:rsidP="0070252C">
            <w:pPr>
              <w:keepNext/>
              <w:spacing w:after="0"/>
              <w:jc w:val="right"/>
              <w:rPr>
                <w:rFonts w:cs="Arial"/>
              </w:rPr>
            </w:pPr>
            <w:r w:rsidRPr="00C81C86">
              <w:rPr>
                <w:rFonts w:cs="Arial"/>
              </w:rPr>
              <w:t>PP2</w:t>
            </w:r>
          </w:p>
        </w:tc>
        <w:tc>
          <w:tcPr>
            <w:tcW w:w="10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33E5BAD0" w14:textId="77777777" w:rsidR="00AA2339" w:rsidRPr="00C81C86" w:rsidRDefault="00AA2339" w:rsidP="0070252C">
            <w:pPr>
              <w:keepNext/>
              <w:spacing w:after="0"/>
              <w:jc w:val="right"/>
              <w:rPr>
                <w:rFonts w:cs="Arial"/>
                <w:b/>
              </w:rPr>
            </w:pPr>
            <w:r w:rsidRPr="00C81C86">
              <w:rPr>
                <w:rFonts w:cs="Arial"/>
                <w:b/>
              </w:rPr>
              <w:t>Celkem</w:t>
            </w:r>
          </w:p>
        </w:tc>
      </w:tr>
      <w:tr w:rsidR="00AA2339" w:rsidRPr="00C81C86" w14:paraId="557034C5" w14:textId="77777777" w:rsidTr="008B5501">
        <w:trPr>
          <w:trHeight w:val="281"/>
        </w:trPr>
        <w:tc>
          <w:tcPr>
            <w:tcW w:w="483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9F9E5" w14:textId="77777777" w:rsidR="00AA2339" w:rsidRPr="00C81C86" w:rsidRDefault="00AA2339" w:rsidP="008F2E4C">
            <w:pPr>
              <w:keepNext/>
              <w:spacing w:after="0"/>
              <w:jc w:val="both"/>
              <w:rPr>
                <w:rFonts w:cs="Arial"/>
              </w:rPr>
            </w:pPr>
            <w:r w:rsidRPr="00C81C86">
              <w:rPr>
                <w:rFonts w:cs="Arial"/>
              </w:rPr>
              <w:t>podpořené projekty (počet)</w:t>
            </w:r>
          </w:p>
        </w:tc>
        <w:tc>
          <w:tcPr>
            <w:tcW w:w="10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7FE3" w14:textId="03A62BEE" w:rsidR="00AA2339" w:rsidRPr="00F81E82" w:rsidRDefault="00933FBA" w:rsidP="00F81E82">
            <w:pPr>
              <w:keepNext/>
              <w:spacing w:after="0"/>
              <w:jc w:val="right"/>
              <w:rPr>
                <w:rFonts w:cs="Arial"/>
              </w:rPr>
            </w:pPr>
            <w:del w:id="299" w:author="Kulík Jan" w:date="2025-01-03T10:54:00Z">
              <w:r w:rsidDel="008B5501">
                <w:rPr>
                  <w:rFonts w:cs="Arial"/>
                </w:rPr>
                <w:delText>58</w:delText>
              </w:r>
              <w:r w:rsidR="00F81E82" w:rsidDel="008B5501">
                <w:rPr>
                  <w:rFonts w:cs="Arial"/>
                </w:rPr>
                <w:delText>0</w:delText>
              </w:r>
            </w:del>
            <w:ins w:id="300" w:author="Kulík Jan" w:date="2025-01-03T10:54:00Z">
              <w:r w:rsidR="008B5501">
                <w:rPr>
                  <w:rFonts w:cs="Arial"/>
                </w:rPr>
                <w:t>940</w:t>
              </w:r>
            </w:ins>
          </w:p>
        </w:tc>
        <w:tc>
          <w:tcPr>
            <w:tcW w:w="10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FC0F" w14:textId="63BF93BA" w:rsidR="00AA2339" w:rsidRPr="00F81E82" w:rsidRDefault="001F7A7F" w:rsidP="008F2E4C">
            <w:pPr>
              <w:keepNext/>
              <w:spacing w:after="0"/>
              <w:jc w:val="right"/>
              <w:rPr>
                <w:rFonts w:cs="Arial"/>
              </w:rPr>
            </w:pPr>
            <w:del w:id="301" w:author="Kulík Jan" w:date="2025-01-03T10:55:00Z">
              <w:r w:rsidDel="008B5501">
                <w:rPr>
                  <w:rFonts w:cs="Arial"/>
                </w:rPr>
                <w:delText>5</w:delText>
              </w:r>
              <w:r w:rsidR="00F81E82" w:rsidDel="008B5501">
                <w:rPr>
                  <w:rFonts w:cs="Arial"/>
                </w:rPr>
                <w:delText>0</w:delText>
              </w:r>
            </w:del>
            <w:ins w:id="302" w:author="Kulík Jan" w:date="2025-01-03T10:55:00Z">
              <w:r w:rsidR="008B5501">
                <w:rPr>
                  <w:rFonts w:cs="Arial"/>
                </w:rPr>
                <w:t>120</w:t>
              </w:r>
            </w:ins>
          </w:p>
        </w:tc>
        <w:tc>
          <w:tcPr>
            <w:tcW w:w="10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AC4A810" w14:textId="150181A2" w:rsidR="00AA2339" w:rsidRPr="00F81E82" w:rsidRDefault="00F81E82" w:rsidP="001F7A7F">
            <w:pPr>
              <w:keepNext/>
              <w:spacing w:after="0"/>
              <w:jc w:val="right"/>
              <w:rPr>
                <w:rFonts w:cs="Arial"/>
                <w:b/>
              </w:rPr>
            </w:pPr>
            <w:del w:id="303" w:author="Kulík Jan" w:date="2025-01-03T10:55:00Z">
              <w:r w:rsidRPr="00F81E82" w:rsidDel="008B5501">
                <w:rPr>
                  <w:rFonts w:cs="Arial"/>
                  <w:b/>
                </w:rPr>
                <w:delText>6</w:delText>
              </w:r>
              <w:r w:rsidR="001F7A7F" w:rsidDel="008B5501">
                <w:rPr>
                  <w:rFonts w:cs="Arial"/>
                  <w:b/>
                </w:rPr>
                <w:delText>3</w:delText>
              </w:r>
              <w:r w:rsidRPr="00F81E82" w:rsidDel="008B5501">
                <w:rPr>
                  <w:rFonts w:cs="Arial"/>
                  <w:b/>
                </w:rPr>
                <w:delText>0</w:delText>
              </w:r>
            </w:del>
            <w:ins w:id="304" w:author="Kulík Jan" w:date="2025-01-03T10:55:00Z">
              <w:r w:rsidR="008B5501">
                <w:rPr>
                  <w:rFonts w:cs="Arial"/>
                  <w:b/>
                </w:rPr>
                <w:t>1</w:t>
              </w:r>
            </w:ins>
            <w:ins w:id="305" w:author="Kulík Jan" w:date="2025-01-03T11:02:00Z">
              <w:r w:rsidR="008B5501">
                <w:rPr>
                  <w:rFonts w:cs="Arial"/>
                  <w:b/>
                </w:rPr>
                <w:t xml:space="preserve"> </w:t>
              </w:r>
            </w:ins>
            <w:ins w:id="306" w:author="Kulík Jan" w:date="2025-01-03T10:55:00Z">
              <w:r w:rsidR="008B5501">
                <w:rPr>
                  <w:rFonts w:cs="Arial"/>
                  <w:b/>
                </w:rPr>
                <w:t>060</w:t>
              </w:r>
            </w:ins>
          </w:p>
        </w:tc>
      </w:tr>
      <w:tr w:rsidR="00AA2339" w:rsidRPr="00C81C86" w14:paraId="40C51230" w14:textId="77777777" w:rsidTr="008B5501">
        <w:trPr>
          <w:trHeight w:val="281"/>
        </w:trPr>
        <w:tc>
          <w:tcPr>
            <w:tcW w:w="483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4CA543EE" w14:textId="77777777" w:rsidR="00AA2339" w:rsidRPr="00C81C86" w:rsidRDefault="00AA2339" w:rsidP="001C6A9F">
            <w:pPr>
              <w:keepNext/>
              <w:spacing w:after="0"/>
              <w:rPr>
                <w:rFonts w:cs="Arial"/>
              </w:rPr>
            </w:pPr>
            <w:r w:rsidRPr="00C81C86">
              <w:rPr>
                <w:rFonts w:cs="Arial"/>
              </w:rPr>
              <w:t>úspěšně dokončené projekty (% z podpořených)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B2BDD8B" w14:textId="77777777" w:rsidR="00AA2339" w:rsidRPr="00C81C86" w:rsidRDefault="00F81E82" w:rsidP="008F2E4C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90 %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CDF26C3" w14:textId="77777777" w:rsidR="00AA2339" w:rsidRPr="00C81C86" w:rsidRDefault="00F81E82" w:rsidP="008F2E4C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80 %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7DEFE0C" w14:textId="77777777" w:rsidR="00AA2339" w:rsidRPr="00F81E82" w:rsidRDefault="00F81E82" w:rsidP="001F7A7F">
            <w:pPr>
              <w:keepNext/>
              <w:spacing w:after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</w:t>
            </w:r>
            <w:r w:rsidR="001F7A7F">
              <w:rPr>
                <w:rFonts w:cs="Arial"/>
                <w:b/>
              </w:rPr>
              <w:t>9</w:t>
            </w:r>
            <w:r>
              <w:rPr>
                <w:rFonts w:cs="Arial"/>
                <w:b/>
              </w:rPr>
              <w:t xml:space="preserve"> %</w:t>
            </w:r>
          </w:p>
        </w:tc>
      </w:tr>
      <w:tr w:rsidR="00AA2339" w:rsidRPr="001D5E5E" w14:paraId="5E924485" w14:textId="77777777" w:rsidTr="008B5501">
        <w:trPr>
          <w:trHeight w:val="281"/>
        </w:trPr>
        <w:tc>
          <w:tcPr>
            <w:tcW w:w="483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5790C7" w14:textId="4844E35F" w:rsidR="00AA2339" w:rsidRPr="001D5E5E" w:rsidDel="00F6556C" w:rsidRDefault="00AA2339" w:rsidP="004771AC">
            <w:pPr>
              <w:keepNext/>
              <w:spacing w:after="0"/>
              <w:jc w:val="both"/>
              <w:rPr>
                <w:rFonts w:cs="Arial"/>
              </w:rPr>
            </w:pPr>
            <w:r w:rsidRPr="001D5E5E">
              <w:rPr>
                <w:rFonts w:cs="Arial"/>
              </w:rPr>
              <w:t xml:space="preserve">příjemci </w:t>
            </w:r>
            <w:r w:rsidR="004771AC">
              <w:rPr>
                <w:rFonts w:cs="Arial"/>
              </w:rPr>
              <w:t>podpory</w:t>
            </w:r>
            <w:r w:rsidR="004771AC" w:rsidRPr="001D5E5E">
              <w:rPr>
                <w:rFonts w:cs="Arial"/>
              </w:rPr>
              <w:t xml:space="preserve"> </w:t>
            </w:r>
            <w:r w:rsidRPr="001D5E5E">
              <w:rPr>
                <w:rFonts w:cs="Arial"/>
              </w:rPr>
              <w:t xml:space="preserve">– </w:t>
            </w:r>
            <w:r w:rsidR="00933FBA" w:rsidRPr="001D5E5E">
              <w:rPr>
                <w:rFonts w:cs="Arial"/>
              </w:rPr>
              <w:t>malé</w:t>
            </w:r>
            <w:r w:rsidRPr="001D5E5E">
              <w:rPr>
                <w:rFonts w:cs="Arial"/>
              </w:rPr>
              <w:t xml:space="preserve"> podniky (počet</w:t>
            </w:r>
            <w:r w:rsidR="00933FBA" w:rsidRPr="001D5E5E">
              <w:rPr>
                <w:rFonts w:cs="Arial"/>
              </w:rPr>
              <w:t xml:space="preserve"> účastí</w:t>
            </w:r>
            <w:r w:rsidRPr="001D5E5E">
              <w:rPr>
                <w:rFonts w:cs="Arial"/>
              </w:rPr>
              <w:t>)</w:t>
            </w:r>
          </w:p>
        </w:tc>
        <w:tc>
          <w:tcPr>
            <w:tcW w:w="10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1E3A" w14:textId="6ED3C9A6" w:rsidR="00AA2339" w:rsidRPr="001D5E5E" w:rsidDel="00F6556C" w:rsidRDefault="00933FBA" w:rsidP="008F2E4C">
            <w:pPr>
              <w:keepNext/>
              <w:spacing w:after="0"/>
              <w:jc w:val="right"/>
              <w:rPr>
                <w:rFonts w:cs="Arial"/>
              </w:rPr>
            </w:pPr>
            <w:del w:id="307" w:author="Kulík Jan" w:date="2025-01-03T10:55:00Z">
              <w:r w:rsidRPr="001D5E5E" w:rsidDel="008B5501">
                <w:rPr>
                  <w:rFonts w:cs="Arial"/>
                </w:rPr>
                <w:delText>185</w:delText>
              </w:r>
            </w:del>
            <w:ins w:id="308" w:author="Kulík Jan" w:date="2025-01-03T10:55:00Z">
              <w:r w:rsidR="008B5501">
                <w:rPr>
                  <w:rFonts w:cs="Arial"/>
                </w:rPr>
                <w:t>400</w:t>
              </w:r>
            </w:ins>
          </w:p>
        </w:tc>
        <w:tc>
          <w:tcPr>
            <w:tcW w:w="10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5B2E" w14:textId="57C3584E" w:rsidR="00AA2339" w:rsidRPr="001D5E5E" w:rsidRDefault="001F7A7F" w:rsidP="001F7A7F">
            <w:pPr>
              <w:keepNext/>
              <w:spacing w:after="0"/>
              <w:jc w:val="right"/>
              <w:rPr>
                <w:rFonts w:cs="Arial"/>
              </w:rPr>
            </w:pPr>
            <w:del w:id="309" w:author="Kulík Jan" w:date="2025-01-03T10:55:00Z">
              <w:r w:rsidRPr="001D5E5E" w:rsidDel="008B5501">
                <w:rPr>
                  <w:rFonts w:cs="Arial"/>
                </w:rPr>
                <w:delText>25</w:delText>
              </w:r>
            </w:del>
            <w:ins w:id="310" w:author="Kulík Jan" w:date="2025-01-03T10:55:00Z">
              <w:r w:rsidR="008B5501">
                <w:rPr>
                  <w:rFonts w:cs="Arial"/>
                </w:rPr>
                <w:t>112</w:t>
              </w:r>
            </w:ins>
          </w:p>
        </w:tc>
        <w:tc>
          <w:tcPr>
            <w:tcW w:w="10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B24D1D2" w14:textId="4BE161D8" w:rsidR="00AA2339" w:rsidRPr="001D5E5E" w:rsidRDefault="00933FBA" w:rsidP="001F7A7F">
            <w:pPr>
              <w:keepNext/>
              <w:spacing w:after="0"/>
              <w:jc w:val="right"/>
              <w:rPr>
                <w:rFonts w:cs="Arial"/>
                <w:b/>
              </w:rPr>
            </w:pPr>
            <w:del w:id="311" w:author="Kulík Jan" w:date="2025-01-03T10:55:00Z">
              <w:r w:rsidRPr="001D5E5E" w:rsidDel="008B5501">
                <w:rPr>
                  <w:rFonts w:cs="Arial"/>
                  <w:b/>
                </w:rPr>
                <w:delText>2</w:delText>
              </w:r>
              <w:r w:rsidR="001F7A7F" w:rsidRPr="001D5E5E" w:rsidDel="008B5501">
                <w:rPr>
                  <w:rFonts w:cs="Arial"/>
                  <w:b/>
                </w:rPr>
                <w:delText>10</w:delText>
              </w:r>
            </w:del>
            <w:ins w:id="312" w:author="Kulík Jan" w:date="2025-01-03T10:55:00Z">
              <w:r w:rsidR="008B5501">
                <w:rPr>
                  <w:rFonts w:cs="Arial"/>
                  <w:b/>
                </w:rPr>
                <w:t>512</w:t>
              </w:r>
            </w:ins>
          </w:p>
        </w:tc>
      </w:tr>
      <w:tr w:rsidR="00AA2339" w:rsidRPr="001D5E5E" w14:paraId="774D73E4" w14:textId="77777777" w:rsidTr="008B5501">
        <w:trPr>
          <w:trHeight w:val="281"/>
        </w:trPr>
        <w:tc>
          <w:tcPr>
            <w:tcW w:w="48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C5B9D5A" w14:textId="15D394B2" w:rsidR="00AA2339" w:rsidRPr="001D5E5E" w:rsidRDefault="00AA2339" w:rsidP="008F2E4C">
            <w:pPr>
              <w:keepNext/>
              <w:spacing w:after="0"/>
              <w:jc w:val="both"/>
              <w:rPr>
                <w:rFonts w:cs="Arial"/>
              </w:rPr>
            </w:pPr>
            <w:r w:rsidRPr="001D5E5E">
              <w:rPr>
                <w:rFonts w:cs="Arial"/>
              </w:rPr>
              <w:t xml:space="preserve">příjemci </w:t>
            </w:r>
            <w:r w:rsidR="004771AC">
              <w:rPr>
                <w:rFonts w:cs="Arial"/>
              </w:rPr>
              <w:t>podpory</w:t>
            </w:r>
            <w:r w:rsidR="004771AC" w:rsidRPr="001D5E5E">
              <w:rPr>
                <w:rFonts w:cs="Arial"/>
              </w:rPr>
              <w:t xml:space="preserve"> </w:t>
            </w:r>
            <w:r w:rsidRPr="001D5E5E">
              <w:rPr>
                <w:rFonts w:cs="Arial"/>
              </w:rPr>
              <w:t>– střední podniky (počet</w:t>
            </w:r>
            <w:r w:rsidR="00933FBA" w:rsidRPr="001D5E5E">
              <w:rPr>
                <w:rFonts w:cs="Arial"/>
              </w:rPr>
              <w:t xml:space="preserve"> účastí</w:t>
            </w:r>
            <w:r w:rsidRPr="001D5E5E">
              <w:rPr>
                <w:rFonts w:cs="Arial"/>
              </w:rPr>
              <w:t>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42E9" w14:textId="131B248F" w:rsidR="00AA2339" w:rsidRPr="001D5E5E" w:rsidRDefault="00933FBA" w:rsidP="008F2E4C">
            <w:pPr>
              <w:keepNext/>
              <w:spacing w:after="0"/>
              <w:jc w:val="right"/>
              <w:rPr>
                <w:rFonts w:cs="Arial"/>
              </w:rPr>
            </w:pPr>
            <w:del w:id="313" w:author="Kulík Jan" w:date="2025-01-03T10:55:00Z">
              <w:r w:rsidRPr="001D5E5E" w:rsidDel="008B5501">
                <w:rPr>
                  <w:rFonts w:cs="Arial"/>
                </w:rPr>
                <w:delText>175</w:delText>
              </w:r>
            </w:del>
            <w:ins w:id="314" w:author="Kulík Jan" w:date="2025-01-03T10:55:00Z">
              <w:r w:rsidR="008B5501">
                <w:rPr>
                  <w:rFonts w:cs="Arial"/>
                </w:rPr>
                <w:t>250</w:t>
              </w:r>
            </w:ins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CDD7" w14:textId="2B35DDB1" w:rsidR="00AA2339" w:rsidRPr="001D5E5E" w:rsidRDefault="001F7A7F" w:rsidP="008F2E4C">
            <w:pPr>
              <w:keepNext/>
              <w:spacing w:after="0"/>
              <w:jc w:val="right"/>
              <w:rPr>
                <w:rFonts w:cs="Arial"/>
              </w:rPr>
            </w:pPr>
            <w:del w:id="315" w:author="Kulík Jan" w:date="2025-01-03T10:55:00Z">
              <w:r w:rsidRPr="001D5E5E" w:rsidDel="008B5501">
                <w:rPr>
                  <w:rFonts w:cs="Arial"/>
                </w:rPr>
                <w:delText>20</w:delText>
              </w:r>
            </w:del>
            <w:ins w:id="316" w:author="Kulík Jan" w:date="2025-01-03T10:55:00Z">
              <w:r w:rsidR="008B5501">
                <w:rPr>
                  <w:rFonts w:cs="Arial"/>
                </w:rPr>
                <w:t>7</w:t>
              </w:r>
            </w:ins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6FCB236" w14:textId="44C59E8F" w:rsidR="00AA2339" w:rsidRPr="001D5E5E" w:rsidRDefault="001F7A7F" w:rsidP="008F2E4C">
            <w:pPr>
              <w:keepNext/>
              <w:spacing w:after="0"/>
              <w:jc w:val="right"/>
              <w:rPr>
                <w:rFonts w:cs="Arial"/>
                <w:b/>
              </w:rPr>
            </w:pPr>
            <w:del w:id="317" w:author="Kulík Jan" w:date="2025-01-03T10:55:00Z">
              <w:r w:rsidRPr="001D5E5E" w:rsidDel="008B5501">
                <w:rPr>
                  <w:rFonts w:cs="Arial"/>
                  <w:b/>
                </w:rPr>
                <w:delText>195</w:delText>
              </w:r>
            </w:del>
            <w:ins w:id="318" w:author="Kulík Jan" w:date="2025-01-03T10:55:00Z">
              <w:r w:rsidR="008B5501">
                <w:rPr>
                  <w:rFonts w:cs="Arial"/>
                  <w:b/>
                </w:rPr>
                <w:t>257</w:t>
              </w:r>
            </w:ins>
          </w:p>
        </w:tc>
      </w:tr>
      <w:tr w:rsidR="00AA2339" w:rsidRPr="001D5E5E" w14:paraId="4ED9D804" w14:textId="77777777" w:rsidTr="008B5501">
        <w:trPr>
          <w:trHeight w:val="281"/>
        </w:trPr>
        <w:tc>
          <w:tcPr>
            <w:tcW w:w="48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163ED75" w14:textId="70FC3AB1" w:rsidR="00AA2339" w:rsidRPr="001D5E5E" w:rsidRDefault="00AA2339" w:rsidP="00933FBA">
            <w:pPr>
              <w:keepNext/>
              <w:spacing w:after="0"/>
              <w:jc w:val="both"/>
              <w:rPr>
                <w:rFonts w:cs="Arial"/>
              </w:rPr>
            </w:pPr>
            <w:r w:rsidRPr="001D5E5E">
              <w:rPr>
                <w:rFonts w:cs="Arial"/>
              </w:rPr>
              <w:t xml:space="preserve">příjemci </w:t>
            </w:r>
            <w:r w:rsidR="004771AC">
              <w:rPr>
                <w:rFonts w:cs="Arial"/>
              </w:rPr>
              <w:t>podpory</w:t>
            </w:r>
            <w:r w:rsidR="004771AC" w:rsidRPr="001D5E5E">
              <w:rPr>
                <w:rFonts w:cs="Arial"/>
              </w:rPr>
              <w:t xml:space="preserve"> </w:t>
            </w:r>
            <w:r w:rsidRPr="001D5E5E">
              <w:rPr>
                <w:rFonts w:cs="Arial"/>
              </w:rPr>
              <w:t xml:space="preserve">– </w:t>
            </w:r>
            <w:r w:rsidR="00933FBA" w:rsidRPr="001D5E5E">
              <w:rPr>
                <w:rFonts w:cs="Arial"/>
              </w:rPr>
              <w:t>velké</w:t>
            </w:r>
            <w:r w:rsidRPr="001D5E5E">
              <w:rPr>
                <w:rFonts w:cs="Arial"/>
              </w:rPr>
              <w:t xml:space="preserve"> podniky (počet</w:t>
            </w:r>
            <w:r w:rsidR="00933FBA" w:rsidRPr="001D5E5E">
              <w:rPr>
                <w:rFonts w:cs="Arial"/>
              </w:rPr>
              <w:t xml:space="preserve"> účastí</w:t>
            </w:r>
            <w:r w:rsidRPr="001D5E5E">
              <w:rPr>
                <w:rFonts w:cs="Arial"/>
              </w:rPr>
              <w:t>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969E" w14:textId="0E1E533A" w:rsidR="00AA2339" w:rsidRPr="001D5E5E" w:rsidRDefault="00933FBA" w:rsidP="008F2E4C">
            <w:pPr>
              <w:keepNext/>
              <w:spacing w:after="0"/>
              <w:jc w:val="right"/>
              <w:rPr>
                <w:rFonts w:cs="Arial"/>
              </w:rPr>
            </w:pPr>
            <w:del w:id="319" w:author="Kulík Jan" w:date="2025-01-03T10:55:00Z">
              <w:r w:rsidRPr="001D5E5E" w:rsidDel="008B5501">
                <w:rPr>
                  <w:rFonts w:cs="Arial"/>
                </w:rPr>
                <w:delText>220</w:delText>
              </w:r>
            </w:del>
            <w:ins w:id="320" w:author="Kulík Jan" w:date="2025-01-03T10:56:00Z">
              <w:r w:rsidR="008B5501">
                <w:rPr>
                  <w:rFonts w:cs="Arial"/>
                </w:rPr>
                <w:t>290</w:t>
              </w:r>
            </w:ins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01A5" w14:textId="0542869F" w:rsidR="00AA2339" w:rsidRPr="001D5E5E" w:rsidRDefault="001F7A7F" w:rsidP="008F2E4C">
            <w:pPr>
              <w:keepNext/>
              <w:spacing w:after="0"/>
              <w:jc w:val="right"/>
              <w:rPr>
                <w:rFonts w:cs="Arial"/>
              </w:rPr>
            </w:pPr>
            <w:del w:id="321" w:author="Kulík Jan" w:date="2025-01-03T10:56:00Z">
              <w:r w:rsidRPr="001D5E5E" w:rsidDel="008B5501">
                <w:rPr>
                  <w:rFonts w:cs="Arial"/>
                </w:rPr>
                <w:delText>5</w:delText>
              </w:r>
            </w:del>
            <w:ins w:id="322" w:author="Kulík Jan" w:date="2025-01-03T10:56:00Z">
              <w:r w:rsidR="008B5501">
                <w:rPr>
                  <w:rFonts w:cs="Arial"/>
                </w:rPr>
                <w:t>1</w:t>
              </w:r>
            </w:ins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22FCD0B" w14:textId="55267F0B" w:rsidR="00AA2339" w:rsidRPr="001D5E5E" w:rsidRDefault="00933FBA" w:rsidP="008F2E4C">
            <w:pPr>
              <w:keepNext/>
              <w:spacing w:after="0"/>
              <w:jc w:val="right"/>
              <w:rPr>
                <w:rFonts w:cs="Arial"/>
                <w:b/>
              </w:rPr>
            </w:pPr>
            <w:del w:id="323" w:author="Kulík Jan" w:date="2025-01-03T10:56:00Z">
              <w:r w:rsidRPr="001D5E5E" w:rsidDel="008B5501">
                <w:rPr>
                  <w:rFonts w:cs="Arial"/>
                  <w:b/>
                </w:rPr>
                <w:delText>225</w:delText>
              </w:r>
            </w:del>
            <w:ins w:id="324" w:author="Kulík Jan" w:date="2025-01-03T10:56:00Z">
              <w:r w:rsidR="008B5501">
                <w:rPr>
                  <w:rFonts w:cs="Arial"/>
                  <w:b/>
                </w:rPr>
                <w:t>291</w:t>
              </w:r>
            </w:ins>
          </w:p>
        </w:tc>
      </w:tr>
      <w:tr w:rsidR="001773D5" w:rsidRPr="001D5E5E" w14:paraId="0862021B" w14:textId="77777777" w:rsidTr="008B5501">
        <w:trPr>
          <w:trHeight w:val="281"/>
        </w:trPr>
        <w:tc>
          <w:tcPr>
            <w:tcW w:w="48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640F410" w14:textId="176483D3" w:rsidR="001773D5" w:rsidRPr="001D5E5E" w:rsidRDefault="001773D5" w:rsidP="001773D5">
            <w:pPr>
              <w:keepNext/>
              <w:spacing w:after="0"/>
              <w:jc w:val="both"/>
              <w:rPr>
                <w:rFonts w:cs="Arial"/>
              </w:rPr>
            </w:pPr>
            <w:r w:rsidRPr="001D5E5E">
              <w:rPr>
                <w:rFonts w:cs="Arial"/>
              </w:rPr>
              <w:t xml:space="preserve">příjemci </w:t>
            </w:r>
            <w:r w:rsidR="004771AC">
              <w:rPr>
                <w:rFonts w:cs="Arial"/>
              </w:rPr>
              <w:t>podpory</w:t>
            </w:r>
            <w:r w:rsidR="004771AC" w:rsidRPr="001D5E5E">
              <w:rPr>
                <w:rFonts w:cs="Arial"/>
              </w:rPr>
              <w:t xml:space="preserve"> </w:t>
            </w:r>
            <w:r w:rsidRPr="001D5E5E">
              <w:rPr>
                <w:rFonts w:cs="Arial"/>
              </w:rPr>
              <w:t>– „nováčci“ (počet</w:t>
            </w:r>
            <w:r w:rsidR="00933FBA" w:rsidRPr="001D5E5E">
              <w:rPr>
                <w:rFonts w:cs="Arial"/>
              </w:rPr>
              <w:t xml:space="preserve"> účastí</w:t>
            </w:r>
            <w:r w:rsidRPr="001D5E5E">
              <w:rPr>
                <w:rFonts w:cs="Arial"/>
              </w:rPr>
              <w:t>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BEC9" w14:textId="77777777" w:rsidR="001773D5" w:rsidRPr="001D5E5E" w:rsidDel="00F6556C" w:rsidRDefault="00933FBA" w:rsidP="008F2E4C">
            <w:pPr>
              <w:keepNext/>
              <w:spacing w:after="0"/>
              <w:jc w:val="right"/>
              <w:rPr>
                <w:rFonts w:cs="Arial"/>
              </w:rPr>
            </w:pPr>
            <w:r w:rsidRPr="001D5E5E">
              <w:rPr>
                <w:rFonts w:cs="Arial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0EF8" w14:textId="372A9A8B" w:rsidR="001773D5" w:rsidRPr="001D5E5E" w:rsidDel="00F6556C" w:rsidRDefault="001F7A7F" w:rsidP="008F2E4C">
            <w:pPr>
              <w:keepNext/>
              <w:spacing w:after="0"/>
              <w:jc w:val="right"/>
              <w:rPr>
                <w:rFonts w:cs="Arial"/>
              </w:rPr>
            </w:pPr>
            <w:del w:id="325" w:author="Kulík Jan" w:date="2025-01-03T10:56:00Z">
              <w:r w:rsidRPr="001D5E5E" w:rsidDel="008B5501">
                <w:rPr>
                  <w:rFonts w:cs="Arial"/>
                </w:rPr>
                <w:delText>5</w:delText>
              </w:r>
              <w:r w:rsidR="00933FBA" w:rsidRPr="001D5E5E" w:rsidDel="008B5501">
                <w:rPr>
                  <w:rFonts w:cs="Arial"/>
                </w:rPr>
                <w:delText>0</w:delText>
              </w:r>
            </w:del>
            <w:ins w:id="326" w:author="Kulík Jan" w:date="2025-01-03T10:56:00Z">
              <w:r w:rsidR="008B5501">
                <w:rPr>
                  <w:rFonts w:cs="Arial"/>
                </w:rPr>
                <w:t>120</w:t>
              </w:r>
            </w:ins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1F613C9" w14:textId="25415D32" w:rsidR="001773D5" w:rsidRPr="001D5E5E" w:rsidDel="00F6556C" w:rsidRDefault="001F7A7F" w:rsidP="008F2E4C">
            <w:pPr>
              <w:keepNext/>
              <w:spacing w:after="0"/>
              <w:jc w:val="right"/>
              <w:rPr>
                <w:rFonts w:cs="Arial"/>
                <w:b/>
              </w:rPr>
            </w:pPr>
            <w:del w:id="327" w:author="Kulík Jan" w:date="2025-01-03T10:56:00Z">
              <w:r w:rsidRPr="001D5E5E" w:rsidDel="008B5501">
                <w:rPr>
                  <w:rFonts w:cs="Arial"/>
                  <w:b/>
                </w:rPr>
                <w:delText>5</w:delText>
              </w:r>
              <w:r w:rsidR="00933FBA" w:rsidRPr="001D5E5E" w:rsidDel="008B5501">
                <w:rPr>
                  <w:rFonts w:cs="Arial"/>
                  <w:b/>
                </w:rPr>
                <w:delText>0</w:delText>
              </w:r>
            </w:del>
            <w:ins w:id="328" w:author="Kulík Jan" w:date="2025-01-03T10:56:00Z">
              <w:r w:rsidR="008B5501">
                <w:rPr>
                  <w:rFonts w:cs="Arial"/>
                  <w:b/>
                </w:rPr>
                <w:t>120</w:t>
              </w:r>
            </w:ins>
          </w:p>
        </w:tc>
      </w:tr>
      <w:tr w:rsidR="00AA2339" w:rsidRPr="00C81C86" w14:paraId="427333EC" w14:textId="77777777" w:rsidTr="008B5501">
        <w:trPr>
          <w:trHeight w:val="281"/>
        </w:trPr>
        <w:tc>
          <w:tcPr>
            <w:tcW w:w="483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2F7717E" w14:textId="77777777" w:rsidR="00AA2339" w:rsidRPr="00C81C86" w:rsidRDefault="00AA2339" w:rsidP="008F2E4C">
            <w:pPr>
              <w:keepNext/>
              <w:spacing w:after="0"/>
              <w:jc w:val="both"/>
              <w:rPr>
                <w:rFonts w:cs="Arial"/>
              </w:rPr>
            </w:pPr>
            <w:r w:rsidRPr="00C81C86">
              <w:rPr>
                <w:rFonts w:cs="Arial"/>
              </w:rPr>
              <w:t>další účastníci projektu – VO (počet</w:t>
            </w:r>
            <w:r w:rsidR="00933FBA">
              <w:rPr>
                <w:rFonts w:cs="Arial"/>
              </w:rPr>
              <w:t xml:space="preserve"> účastí</w:t>
            </w:r>
            <w:r w:rsidRPr="00C81C86">
              <w:rPr>
                <w:rFonts w:cs="Arial"/>
              </w:rPr>
              <w:t>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C9C4A4" w14:textId="4DC1E6AE" w:rsidR="00AA2339" w:rsidRPr="00C81C86" w:rsidDel="00F6556C" w:rsidRDefault="002010DB" w:rsidP="008F2E4C">
            <w:pPr>
              <w:keepNext/>
              <w:spacing w:after="0"/>
              <w:jc w:val="right"/>
              <w:rPr>
                <w:rFonts w:cs="Arial"/>
              </w:rPr>
            </w:pPr>
            <w:del w:id="329" w:author="Kulík Jan" w:date="2025-01-03T10:56:00Z">
              <w:r w:rsidDel="008B5501">
                <w:rPr>
                  <w:rFonts w:cs="Arial"/>
                </w:rPr>
                <w:delText>290</w:delText>
              </w:r>
            </w:del>
            <w:ins w:id="330" w:author="Kulík Jan" w:date="2025-01-03T10:56:00Z">
              <w:r w:rsidR="008B5501">
                <w:rPr>
                  <w:rFonts w:cs="Arial"/>
                </w:rPr>
                <w:t>1</w:t>
              </w:r>
            </w:ins>
            <w:ins w:id="331" w:author="Kulík Jan" w:date="2025-01-03T11:03:00Z">
              <w:r w:rsidR="008B5501">
                <w:rPr>
                  <w:rFonts w:cs="Arial"/>
                </w:rPr>
                <w:t xml:space="preserve"> </w:t>
              </w:r>
            </w:ins>
            <w:ins w:id="332" w:author="Kulík Jan" w:date="2025-01-03T10:56:00Z">
              <w:r w:rsidR="008B5501">
                <w:rPr>
                  <w:rFonts w:cs="Arial"/>
                </w:rPr>
                <w:t>000</w:t>
              </w:r>
            </w:ins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C89A790" w14:textId="1F85514D" w:rsidR="00AA2339" w:rsidRPr="00C81C86" w:rsidDel="00F6556C" w:rsidRDefault="001F7A7F" w:rsidP="008F2E4C">
            <w:pPr>
              <w:keepNext/>
              <w:spacing w:after="0"/>
              <w:jc w:val="right"/>
              <w:rPr>
                <w:rFonts w:cs="Arial"/>
              </w:rPr>
            </w:pPr>
            <w:del w:id="333" w:author="Kulík Jan" w:date="2025-01-03T10:56:00Z">
              <w:r w:rsidDel="008B5501">
                <w:rPr>
                  <w:rFonts w:cs="Arial"/>
                </w:rPr>
                <w:delText>5</w:delText>
              </w:r>
              <w:r w:rsidR="002010DB" w:rsidDel="008B5501">
                <w:rPr>
                  <w:rFonts w:cs="Arial"/>
                </w:rPr>
                <w:delText>0</w:delText>
              </w:r>
            </w:del>
            <w:ins w:id="334" w:author="Kulík Jan" w:date="2025-01-03T10:56:00Z">
              <w:r w:rsidR="008B5501">
                <w:rPr>
                  <w:rFonts w:cs="Arial"/>
                </w:rPr>
                <w:t>150</w:t>
              </w:r>
            </w:ins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7EE0CF0" w14:textId="75D6D54D" w:rsidR="00AA2339" w:rsidRPr="00F81E82" w:rsidDel="00F6556C" w:rsidRDefault="002010DB" w:rsidP="001F7A7F">
            <w:pPr>
              <w:keepNext/>
              <w:spacing w:after="0"/>
              <w:jc w:val="right"/>
              <w:rPr>
                <w:rFonts w:cs="Arial"/>
                <w:b/>
              </w:rPr>
            </w:pPr>
            <w:del w:id="335" w:author="Kulík Jan" w:date="2025-01-03T10:56:00Z">
              <w:r w:rsidDel="008B5501">
                <w:rPr>
                  <w:rFonts w:cs="Arial"/>
                  <w:b/>
                </w:rPr>
                <w:delText>3</w:delText>
              </w:r>
              <w:r w:rsidR="001F7A7F" w:rsidDel="008B5501">
                <w:rPr>
                  <w:rFonts w:cs="Arial"/>
                  <w:b/>
                </w:rPr>
                <w:delText>4</w:delText>
              </w:r>
              <w:r w:rsidDel="008B5501">
                <w:rPr>
                  <w:rFonts w:cs="Arial"/>
                  <w:b/>
                </w:rPr>
                <w:delText>0</w:delText>
              </w:r>
            </w:del>
            <w:ins w:id="336" w:author="Kulík Jan" w:date="2025-01-03T10:56:00Z">
              <w:r w:rsidR="008B5501">
                <w:rPr>
                  <w:rFonts w:cs="Arial"/>
                  <w:b/>
                </w:rPr>
                <w:t>1</w:t>
              </w:r>
            </w:ins>
            <w:ins w:id="337" w:author="Kulík Jan" w:date="2025-01-03T11:03:00Z">
              <w:r w:rsidR="008B5501">
                <w:rPr>
                  <w:rFonts w:cs="Arial"/>
                  <w:b/>
                </w:rPr>
                <w:t xml:space="preserve"> </w:t>
              </w:r>
            </w:ins>
            <w:ins w:id="338" w:author="Kulík Jan" w:date="2025-01-03T10:56:00Z">
              <w:r w:rsidR="008B5501">
                <w:rPr>
                  <w:rFonts w:cs="Arial"/>
                  <w:b/>
                </w:rPr>
                <w:t>150</w:t>
              </w:r>
            </w:ins>
          </w:p>
        </w:tc>
      </w:tr>
      <w:tr w:rsidR="00AA1E05" w:rsidRPr="00C81C86" w14:paraId="30831264" w14:textId="77777777" w:rsidTr="008B5501">
        <w:trPr>
          <w:trHeight w:val="281"/>
        </w:trPr>
        <w:tc>
          <w:tcPr>
            <w:tcW w:w="483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81294C" w14:textId="41D27537" w:rsidR="00AA1E05" w:rsidRPr="00C81C86" w:rsidRDefault="00AA1E05" w:rsidP="001C6A9F">
            <w:pPr>
              <w:keepNext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výsledky druhu </w:t>
            </w:r>
            <w:proofErr w:type="spellStart"/>
            <w:r>
              <w:rPr>
                <w:rFonts w:cs="Arial"/>
              </w:rPr>
              <w:t>N</w:t>
            </w:r>
            <w:r w:rsidRPr="00AA1E05">
              <w:rPr>
                <w:rFonts w:cs="Arial"/>
                <w:vertAlign w:val="subscript"/>
              </w:rPr>
              <w:t>met</w:t>
            </w:r>
            <w:proofErr w:type="spellEnd"/>
            <w:r>
              <w:rPr>
                <w:rFonts w:cs="Arial"/>
              </w:rPr>
              <w:t xml:space="preserve"> (počet)</w:t>
            </w:r>
          </w:p>
        </w:tc>
        <w:tc>
          <w:tcPr>
            <w:tcW w:w="10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05D3" w14:textId="6B069215" w:rsidR="00AA1E05" w:rsidRDefault="00AA1E05" w:rsidP="008F2E4C">
            <w:pPr>
              <w:keepNext/>
              <w:spacing w:after="0"/>
              <w:jc w:val="right"/>
              <w:rPr>
                <w:rFonts w:cs="Arial"/>
              </w:rPr>
            </w:pPr>
            <w:del w:id="339" w:author="Kulík Jan" w:date="2025-01-03T10:57:00Z">
              <w:r w:rsidDel="008B5501">
                <w:rPr>
                  <w:rFonts w:cs="Arial"/>
                </w:rPr>
                <w:delText>5</w:delText>
              </w:r>
            </w:del>
            <w:ins w:id="340" w:author="Kulík Jan" w:date="2025-01-03T10:57:00Z">
              <w:r w:rsidR="008B5501">
                <w:rPr>
                  <w:rFonts w:cs="Arial"/>
                </w:rPr>
                <w:t>20</w:t>
              </w:r>
            </w:ins>
          </w:p>
        </w:tc>
        <w:tc>
          <w:tcPr>
            <w:tcW w:w="10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58DB" w14:textId="0973F19E" w:rsidR="00AA1E05" w:rsidRDefault="00AA1E05" w:rsidP="008F2E4C">
            <w:pPr>
              <w:keepNext/>
              <w:spacing w:after="0"/>
              <w:jc w:val="right"/>
              <w:rPr>
                <w:rFonts w:cs="Arial"/>
              </w:rPr>
            </w:pPr>
            <w:del w:id="341" w:author="Kulík Jan" w:date="2025-01-03T10:57:00Z">
              <w:r w:rsidDel="008B5501">
                <w:rPr>
                  <w:rFonts w:cs="Arial"/>
                </w:rPr>
                <w:delText>0</w:delText>
              </w:r>
            </w:del>
            <w:ins w:id="342" w:author="Kulík Jan" w:date="2025-01-03T10:57:00Z">
              <w:r w:rsidR="008B5501">
                <w:rPr>
                  <w:rFonts w:cs="Arial"/>
                </w:rPr>
                <w:t>10</w:t>
              </w:r>
            </w:ins>
          </w:p>
        </w:tc>
        <w:tc>
          <w:tcPr>
            <w:tcW w:w="10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5837DEF" w14:textId="2F86685F" w:rsidR="00AA1E05" w:rsidRDefault="00AA1E05" w:rsidP="008F2E4C">
            <w:pPr>
              <w:keepNext/>
              <w:spacing w:after="0"/>
              <w:jc w:val="right"/>
              <w:rPr>
                <w:rFonts w:cs="Arial"/>
                <w:b/>
              </w:rPr>
            </w:pPr>
            <w:del w:id="343" w:author="Kulík Jan" w:date="2025-01-03T10:57:00Z">
              <w:r w:rsidDel="008B5501">
                <w:rPr>
                  <w:rFonts w:cs="Arial"/>
                  <w:b/>
                </w:rPr>
                <w:delText>5</w:delText>
              </w:r>
            </w:del>
            <w:ins w:id="344" w:author="Kulík Jan" w:date="2025-01-03T10:57:00Z">
              <w:r w:rsidR="008B5501">
                <w:rPr>
                  <w:rFonts w:cs="Arial"/>
                  <w:b/>
                </w:rPr>
                <w:t>30</w:t>
              </w:r>
            </w:ins>
          </w:p>
        </w:tc>
      </w:tr>
      <w:tr w:rsidR="00AA2339" w:rsidRPr="00C81C86" w14:paraId="5D8FD3E0" w14:textId="77777777" w:rsidTr="008B5501">
        <w:trPr>
          <w:trHeight w:val="281"/>
        </w:trPr>
        <w:tc>
          <w:tcPr>
            <w:tcW w:w="48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BAB51" w14:textId="77777777" w:rsidR="00AA2339" w:rsidRPr="00C81C86" w:rsidRDefault="00AA2339" w:rsidP="001C6A9F">
            <w:pPr>
              <w:keepNext/>
              <w:spacing w:after="0"/>
              <w:jc w:val="both"/>
              <w:rPr>
                <w:rFonts w:cs="Arial"/>
              </w:rPr>
            </w:pPr>
            <w:r w:rsidRPr="00C81C86">
              <w:rPr>
                <w:rFonts w:cs="Arial"/>
              </w:rPr>
              <w:t>výsledky druhu P (počet)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204F" w14:textId="77777777" w:rsidR="00AA2339" w:rsidRPr="00C81C86" w:rsidRDefault="002010DB" w:rsidP="008F2E4C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20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6764" w14:textId="40BB2A0B" w:rsidR="00AA2339" w:rsidRPr="00C81C86" w:rsidRDefault="001F7A7F" w:rsidP="008F2E4C">
            <w:pPr>
              <w:keepNext/>
              <w:spacing w:after="0"/>
              <w:jc w:val="right"/>
              <w:rPr>
                <w:rFonts w:cs="Arial"/>
              </w:rPr>
            </w:pPr>
            <w:del w:id="345" w:author="Kulík Jan" w:date="2025-01-03T10:57:00Z">
              <w:r w:rsidDel="008B5501">
                <w:rPr>
                  <w:rFonts w:cs="Arial"/>
                </w:rPr>
                <w:delText>0</w:delText>
              </w:r>
            </w:del>
            <w:ins w:id="346" w:author="Kulík Jan" w:date="2025-01-03T10:57:00Z">
              <w:r w:rsidR="008B5501">
                <w:rPr>
                  <w:rFonts w:cs="Arial"/>
                </w:rPr>
                <w:t>5</w:t>
              </w:r>
            </w:ins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5A7485C" w14:textId="6B80FB49" w:rsidR="00AA2339" w:rsidRPr="00F81E82" w:rsidRDefault="001F7A7F" w:rsidP="008F2E4C">
            <w:pPr>
              <w:keepNext/>
              <w:spacing w:after="0"/>
              <w:jc w:val="right"/>
              <w:rPr>
                <w:rFonts w:cs="Arial"/>
                <w:b/>
              </w:rPr>
            </w:pPr>
            <w:del w:id="347" w:author="Kulík Jan" w:date="2025-01-03T10:57:00Z">
              <w:r w:rsidDel="008B5501">
                <w:rPr>
                  <w:rFonts w:cs="Arial"/>
                  <w:b/>
                </w:rPr>
                <w:delText>20</w:delText>
              </w:r>
            </w:del>
            <w:ins w:id="348" w:author="Kulík Jan" w:date="2025-01-03T10:57:00Z">
              <w:r w:rsidR="008B5501">
                <w:rPr>
                  <w:rFonts w:cs="Arial"/>
                  <w:b/>
                </w:rPr>
                <w:t>25</w:t>
              </w:r>
            </w:ins>
          </w:p>
        </w:tc>
      </w:tr>
      <w:tr w:rsidR="00AA2339" w:rsidRPr="00C81C86" w14:paraId="453D4425" w14:textId="77777777" w:rsidTr="008B5501">
        <w:trPr>
          <w:trHeight w:val="281"/>
        </w:trPr>
        <w:tc>
          <w:tcPr>
            <w:tcW w:w="48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02C23" w14:textId="77777777" w:rsidR="00AA2339" w:rsidRPr="00C81C86" w:rsidRDefault="00AA2339" w:rsidP="001C6A9F">
            <w:pPr>
              <w:keepNext/>
              <w:spacing w:after="0"/>
              <w:jc w:val="both"/>
              <w:rPr>
                <w:rFonts w:cs="Arial"/>
              </w:rPr>
            </w:pPr>
            <w:r w:rsidRPr="00C81C86">
              <w:rPr>
                <w:rFonts w:cs="Arial"/>
              </w:rPr>
              <w:t>výsledky druhu F (počet)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2CE7" w14:textId="4400418C" w:rsidR="00AA2339" w:rsidRPr="00C81C86" w:rsidRDefault="002010DB" w:rsidP="008F2E4C">
            <w:pPr>
              <w:keepNext/>
              <w:spacing w:after="0"/>
              <w:jc w:val="right"/>
              <w:rPr>
                <w:rFonts w:cs="Arial"/>
              </w:rPr>
            </w:pPr>
            <w:del w:id="349" w:author="Kulík Jan" w:date="2025-01-03T10:57:00Z">
              <w:r w:rsidDel="008B5501">
                <w:rPr>
                  <w:rFonts w:cs="Arial"/>
                </w:rPr>
                <w:delText>150</w:delText>
              </w:r>
            </w:del>
            <w:ins w:id="350" w:author="Kulík Jan" w:date="2025-01-03T10:57:00Z">
              <w:r w:rsidR="008B5501">
                <w:rPr>
                  <w:rFonts w:cs="Arial"/>
                </w:rPr>
                <w:t>500</w:t>
              </w:r>
            </w:ins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933B" w14:textId="5BDD2C9B" w:rsidR="00AA2339" w:rsidRPr="00C81C86" w:rsidRDefault="001F7A7F" w:rsidP="008F2E4C">
            <w:pPr>
              <w:keepNext/>
              <w:spacing w:after="0"/>
              <w:jc w:val="right"/>
              <w:rPr>
                <w:rFonts w:cs="Arial"/>
              </w:rPr>
            </w:pPr>
            <w:del w:id="351" w:author="Kulík Jan" w:date="2025-01-03T10:57:00Z">
              <w:r w:rsidDel="008B5501">
                <w:rPr>
                  <w:rFonts w:cs="Arial"/>
                </w:rPr>
                <w:delText>8</w:delText>
              </w:r>
            </w:del>
            <w:ins w:id="352" w:author="Kulík Jan" w:date="2025-01-03T10:57:00Z">
              <w:r w:rsidR="008B5501">
                <w:rPr>
                  <w:rFonts w:cs="Arial"/>
                </w:rPr>
                <w:t>50</w:t>
              </w:r>
            </w:ins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9A1F4E8" w14:textId="3EB2CD1A" w:rsidR="00AA2339" w:rsidRPr="00F81E82" w:rsidRDefault="001F7A7F" w:rsidP="008F2E4C">
            <w:pPr>
              <w:keepNext/>
              <w:spacing w:after="0"/>
              <w:jc w:val="right"/>
              <w:rPr>
                <w:rFonts w:cs="Arial"/>
                <w:b/>
              </w:rPr>
            </w:pPr>
            <w:del w:id="353" w:author="Kulík Jan" w:date="2025-01-03T10:57:00Z">
              <w:r w:rsidDel="008B5501">
                <w:rPr>
                  <w:rFonts w:cs="Arial"/>
                  <w:b/>
                </w:rPr>
                <w:delText>158</w:delText>
              </w:r>
            </w:del>
            <w:ins w:id="354" w:author="Kulík Jan" w:date="2025-01-03T10:57:00Z">
              <w:r w:rsidR="008B5501">
                <w:rPr>
                  <w:rFonts w:cs="Arial"/>
                  <w:b/>
                </w:rPr>
                <w:t>550</w:t>
              </w:r>
            </w:ins>
          </w:p>
        </w:tc>
      </w:tr>
      <w:tr w:rsidR="00AA2339" w:rsidRPr="00C81C86" w14:paraId="667EDE0C" w14:textId="77777777" w:rsidTr="008B5501">
        <w:trPr>
          <w:trHeight w:val="281"/>
        </w:trPr>
        <w:tc>
          <w:tcPr>
            <w:tcW w:w="48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6C0D71" w14:textId="77777777" w:rsidR="00AA2339" w:rsidRPr="00C81C86" w:rsidDel="00F6556C" w:rsidRDefault="00AA2339" w:rsidP="001C6A9F">
            <w:pPr>
              <w:keepNext/>
              <w:spacing w:after="0"/>
              <w:jc w:val="both"/>
              <w:rPr>
                <w:rFonts w:cs="Arial"/>
              </w:rPr>
            </w:pPr>
            <w:r w:rsidRPr="00C81C86">
              <w:rPr>
                <w:rFonts w:cs="Arial"/>
              </w:rPr>
              <w:t>výsledky druhu G (počet)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8542" w14:textId="45C2763F" w:rsidR="00AA2339" w:rsidRPr="00C81C86" w:rsidDel="00F6556C" w:rsidRDefault="002010DB" w:rsidP="008F2E4C">
            <w:pPr>
              <w:keepNext/>
              <w:spacing w:after="0"/>
              <w:jc w:val="right"/>
              <w:rPr>
                <w:rFonts w:cs="Arial"/>
              </w:rPr>
            </w:pPr>
            <w:del w:id="355" w:author="Kulík Jan" w:date="2025-01-03T10:57:00Z">
              <w:r w:rsidDel="008B5501">
                <w:rPr>
                  <w:rFonts w:cs="Arial"/>
                </w:rPr>
                <w:delText>460</w:delText>
              </w:r>
            </w:del>
            <w:ins w:id="356" w:author="Kulík Jan" w:date="2025-01-03T10:57:00Z">
              <w:r w:rsidR="008B5501">
                <w:rPr>
                  <w:rFonts w:cs="Arial"/>
                </w:rPr>
                <w:t>1</w:t>
              </w:r>
            </w:ins>
            <w:r w:rsidR="008B5501">
              <w:rPr>
                <w:rFonts w:cs="Arial"/>
              </w:rPr>
              <w:t xml:space="preserve"> </w:t>
            </w:r>
            <w:ins w:id="357" w:author="Kulík Jan" w:date="2025-01-03T10:57:00Z">
              <w:r w:rsidR="008B5501">
                <w:rPr>
                  <w:rFonts w:cs="Arial"/>
                </w:rPr>
                <w:t>800</w:t>
              </w:r>
            </w:ins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33AE" w14:textId="4B6C55CE" w:rsidR="00AA2339" w:rsidRPr="00C81C86" w:rsidRDefault="001F7A7F" w:rsidP="008F2E4C">
            <w:pPr>
              <w:keepNext/>
              <w:spacing w:after="0"/>
              <w:jc w:val="right"/>
              <w:rPr>
                <w:rFonts w:cs="Arial"/>
              </w:rPr>
            </w:pPr>
            <w:del w:id="358" w:author="Kulík Jan" w:date="2025-01-03T10:57:00Z">
              <w:r w:rsidDel="008B5501">
                <w:rPr>
                  <w:rFonts w:cs="Arial"/>
                </w:rPr>
                <w:delText>30</w:delText>
              </w:r>
            </w:del>
            <w:ins w:id="359" w:author="Kulík Jan" w:date="2025-01-03T10:57:00Z">
              <w:r w:rsidR="008B5501">
                <w:rPr>
                  <w:rFonts w:cs="Arial"/>
                </w:rPr>
                <w:t>150</w:t>
              </w:r>
            </w:ins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B487A0B" w14:textId="4AFE3F80" w:rsidR="00AA2339" w:rsidRPr="00F81E82" w:rsidRDefault="001F7A7F" w:rsidP="001F7A7F">
            <w:pPr>
              <w:keepNext/>
              <w:spacing w:after="0"/>
              <w:jc w:val="right"/>
              <w:rPr>
                <w:rFonts w:cs="Arial"/>
                <w:b/>
              </w:rPr>
            </w:pPr>
            <w:del w:id="360" w:author="Kulík Jan" w:date="2025-01-03T10:57:00Z">
              <w:r w:rsidDel="008B5501">
                <w:rPr>
                  <w:rFonts w:cs="Arial"/>
                  <w:b/>
                </w:rPr>
                <w:delText>490</w:delText>
              </w:r>
            </w:del>
            <w:ins w:id="361" w:author="Kulík Jan" w:date="2025-01-03T10:57:00Z">
              <w:r w:rsidR="008B5501">
                <w:rPr>
                  <w:rFonts w:cs="Arial"/>
                  <w:b/>
                </w:rPr>
                <w:t>1</w:t>
              </w:r>
            </w:ins>
            <w:ins w:id="362" w:author="Kulík Jan" w:date="2025-01-03T11:03:00Z">
              <w:r w:rsidR="008B5501">
                <w:rPr>
                  <w:rFonts w:cs="Arial"/>
                  <w:b/>
                </w:rPr>
                <w:t xml:space="preserve"> </w:t>
              </w:r>
            </w:ins>
            <w:ins w:id="363" w:author="Kulík Jan" w:date="2025-01-03T10:57:00Z">
              <w:r w:rsidR="008B5501">
                <w:rPr>
                  <w:rFonts w:cs="Arial"/>
                  <w:b/>
                </w:rPr>
                <w:t>950</w:t>
              </w:r>
            </w:ins>
          </w:p>
        </w:tc>
      </w:tr>
      <w:tr w:rsidR="00AA2339" w:rsidRPr="00C81C86" w14:paraId="716DFA05" w14:textId="77777777" w:rsidTr="008B5501">
        <w:trPr>
          <w:trHeight w:val="281"/>
        </w:trPr>
        <w:tc>
          <w:tcPr>
            <w:tcW w:w="48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C195B56" w14:textId="77777777" w:rsidR="00AA2339" w:rsidRPr="00C81C86" w:rsidDel="00F6556C" w:rsidRDefault="00AA2339" w:rsidP="001C6A9F">
            <w:pPr>
              <w:keepNext/>
              <w:spacing w:after="0"/>
              <w:jc w:val="both"/>
              <w:rPr>
                <w:rFonts w:cs="Arial"/>
              </w:rPr>
            </w:pPr>
            <w:r w:rsidRPr="00C81C86">
              <w:rPr>
                <w:rFonts w:cs="Arial"/>
              </w:rPr>
              <w:t>výsledky druhu R (počet)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B813" w14:textId="2DE0FFB6" w:rsidR="00AA2339" w:rsidRPr="00C81C86" w:rsidDel="00F6556C" w:rsidRDefault="002010DB" w:rsidP="008F2E4C">
            <w:pPr>
              <w:keepNext/>
              <w:spacing w:after="0"/>
              <w:jc w:val="right"/>
              <w:rPr>
                <w:rFonts w:cs="Arial"/>
              </w:rPr>
            </w:pPr>
            <w:del w:id="364" w:author="Kulík Jan" w:date="2025-01-03T10:57:00Z">
              <w:r w:rsidDel="008B5501">
                <w:rPr>
                  <w:rFonts w:cs="Arial"/>
                </w:rPr>
                <w:delText>60</w:delText>
              </w:r>
            </w:del>
            <w:ins w:id="365" w:author="Kulík Jan" w:date="2025-01-03T10:57:00Z">
              <w:r w:rsidR="008B5501">
                <w:rPr>
                  <w:rFonts w:cs="Arial"/>
                </w:rPr>
                <w:t>350</w:t>
              </w:r>
            </w:ins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F95D4" w14:textId="7FF79E91" w:rsidR="00AA2339" w:rsidRPr="00C81C86" w:rsidRDefault="001F7A7F" w:rsidP="008F2E4C">
            <w:pPr>
              <w:keepNext/>
              <w:spacing w:after="0"/>
              <w:jc w:val="right"/>
              <w:rPr>
                <w:rFonts w:cs="Arial"/>
              </w:rPr>
            </w:pPr>
            <w:del w:id="366" w:author="Kulík Jan" w:date="2025-01-03T10:58:00Z">
              <w:r w:rsidDel="008B5501">
                <w:rPr>
                  <w:rFonts w:cs="Arial"/>
                </w:rPr>
                <w:delText>6</w:delText>
              </w:r>
            </w:del>
            <w:ins w:id="367" w:author="Kulík Jan" w:date="2025-01-03T10:58:00Z">
              <w:r w:rsidR="008B5501">
                <w:rPr>
                  <w:rFonts w:cs="Arial"/>
                </w:rPr>
                <w:t>60</w:t>
              </w:r>
            </w:ins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273D98E" w14:textId="7B9E4D0D" w:rsidR="00AA2339" w:rsidRPr="00F81E82" w:rsidRDefault="001F7A7F" w:rsidP="008F2E4C">
            <w:pPr>
              <w:keepNext/>
              <w:spacing w:after="0"/>
              <w:jc w:val="right"/>
              <w:rPr>
                <w:rFonts w:cs="Arial"/>
                <w:b/>
              </w:rPr>
            </w:pPr>
            <w:del w:id="368" w:author="Kulík Jan" w:date="2025-01-03T10:58:00Z">
              <w:r w:rsidDel="008B5501">
                <w:rPr>
                  <w:rFonts w:cs="Arial"/>
                  <w:b/>
                </w:rPr>
                <w:delText>66</w:delText>
              </w:r>
            </w:del>
            <w:ins w:id="369" w:author="Kulík Jan" w:date="2025-01-03T10:58:00Z">
              <w:r w:rsidR="008B5501">
                <w:rPr>
                  <w:rFonts w:cs="Arial"/>
                  <w:b/>
                </w:rPr>
                <w:t>410</w:t>
              </w:r>
            </w:ins>
          </w:p>
        </w:tc>
      </w:tr>
      <w:tr w:rsidR="00AA2339" w:rsidRPr="00C81C86" w14:paraId="65FC4FD4" w14:textId="77777777" w:rsidTr="008B5501">
        <w:trPr>
          <w:trHeight w:val="281"/>
        </w:trPr>
        <w:tc>
          <w:tcPr>
            <w:tcW w:w="483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31D7F10" w14:textId="77777777" w:rsidR="00AA2339" w:rsidRPr="00C81C86" w:rsidDel="00F6556C" w:rsidRDefault="00AA2339" w:rsidP="001C6A9F">
            <w:pPr>
              <w:keepNext/>
              <w:spacing w:after="0"/>
              <w:jc w:val="both"/>
              <w:rPr>
                <w:rFonts w:cs="Arial"/>
              </w:rPr>
            </w:pPr>
            <w:r w:rsidRPr="00C81C86">
              <w:rPr>
                <w:rFonts w:cs="Arial"/>
              </w:rPr>
              <w:t>výsledky druhu Z (počet)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DA05C5C" w14:textId="11999F6D" w:rsidR="00AA2339" w:rsidRPr="00C81C86" w:rsidDel="00F6556C" w:rsidRDefault="002010DB" w:rsidP="008F2E4C">
            <w:pPr>
              <w:keepNext/>
              <w:spacing w:after="0"/>
              <w:jc w:val="right"/>
              <w:rPr>
                <w:rFonts w:cs="Arial"/>
              </w:rPr>
            </w:pPr>
            <w:del w:id="370" w:author="Kulík Jan" w:date="2025-01-03T10:58:00Z">
              <w:r w:rsidDel="008B5501">
                <w:rPr>
                  <w:rFonts w:cs="Arial"/>
                </w:rPr>
                <w:delText>180</w:delText>
              </w:r>
            </w:del>
            <w:ins w:id="371" w:author="Kulík Jan" w:date="2025-01-03T10:58:00Z">
              <w:r w:rsidR="008B5501">
                <w:rPr>
                  <w:rFonts w:cs="Arial"/>
                </w:rPr>
                <w:t>600</w:t>
              </w:r>
            </w:ins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C03FD34" w14:textId="257791AB" w:rsidR="00AA2339" w:rsidRPr="00C81C86" w:rsidRDefault="001F7A7F" w:rsidP="008F2E4C">
            <w:pPr>
              <w:keepNext/>
              <w:spacing w:after="0"/>
              <w:jc w:val="right"/>
              <w:rPr>
                <w:rFonts w:cs="Arial"/>
              </w:rPr>
            </w:pPr>
            <w:del w:id="372" w:author="Kulík Jan" w:date="2025-01-03T10:58:00Z">
              <w:r w:rsidDel="008B5501">
                <w:rPr>
                  <w:rFonts w:cs="Arial"/>
                </w:rPr>
                <w:delText>10</w:delText>
              </w:r>
            </w:del>
            <w:ins w:id="373" w:author="Kulík Jan" w:date="2025-01-03T10:58:00Z">
              <w:r w:rsidR="008B5501">
                <w:rPr>
                  <w:rFonts w:cs="Arial"/>
                </w:rPr>
                <w:t>45</w:t>
              </w:r>
            </w:ins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0158E2E" w14:textId="7076AC64" w:rsidR="00AA2339" w:rsidRPr="00F81E82" w:rsidRDefault="001F7A7F" w:rsidP="008F2E4C">
            <w:pPr>
              <w:keepNext/>
              <w:spacing w:after="0"/>
              <w:jc w:val="right"/>
              <w:rPr>
                <w:rFonts w:cs="Arial"/>
                <w:b/>
              </w:rPr>
            </w:pPr>
            <w:del w:id="374" w:author="Kulík Jan" w:date="2025-01-03T10:58:00Z">
              <w:r w:rsidDel="008B5501">
                <w:rPr>
                  <w:rFonts w:cs="Arial"/>
                  <w:b/>
                </w:rPr>
                <w:delText>190</w:delText>
              </w:r>
            </w:del>
            <w:ins w:id="375" w:author="Kulík Jan" w:date="2025-01-03T10:58:00Z">
              <w:r w:rsidR="008B5501">
                <w:rPr>
                  <w:rFonts w:cs="Arial"/>
                  <w:b/>
                </w:rPr>
                <w:t>645</w:t>
              </w:r>
            </w:ins>
          </w:p>
        </w:tc>
      </w:tr>
      <w:tr w:rsidR="00AA2339" w:rsidRPr="00C81C86" w14:paraId="09B95070" w14:textId="77777777" w:rsidTr="008B5501">
        <w:trPr>
          <w:trHeight w:val="281"/>
        </w:trPr>
        <w:tc>
          <w:tcPr>
            <w:tcW w:w="48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1B8F5F0B" w14:textId="77777777" w:rsidR="00AA2339" w:rsidRPr="00C81C86" w:rsidRDefault="00AA2339" w:rsidP="008F2E4C">
            <w:pPr>
              <w:keepNext/>
              <w:spacing w:after="0"/>
              <w:jc w:val="both"/>
              <w:rPr>
                <w:rFonts w:cs="Arial"/>
              </w:rPr>
            </w:pPr>
            <w:r w:rsidRPr="00C81C86">
              <w:rPr>
                <w:rFonts w:cs="Arial"/>
              </w:rPr>
              <w:t>celkem hlavních výsledků</w:t>
            </w:r>
          </w:p>
        </w:tc>
        <w:tc>
          <w:tcPr>
            <w:tcW w:w="10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63DF978" w14:textId="22BB76DB" w:rsidR="00AA2339" w:rsidRPr="00C81C86" w:rsidDel="00F6556C" w:rsidRDefault="002010DB" w:rsidP="00181A49">
            <w:pPr>
              <w:keepNext/>
              <w:spacing w:after="0"/>
              <w:jc w:val="right"/>
              <w:rPr>
                <w:rFonts w:cs="Arial"/>
              </w:rPr>
            </w:pPr>
            <w:del w:id="376" w:author="Kulík Jan" w:date="2025-01-03T10:58:00Z">
              <w:r w:rsidDel="008B5501">
                <w:rPr>
                  <w:rFonts w:cs="Arial"/>
                </w:rPr>
                <w:delText>87</w:delText>
              </w:r>
              <w:r w:rsidR="00181A49" w:rsidDel="008B5501">
                <w:rPr>
                  <w:rFonts w:cs="Arial"/>
                </w:rPr>
                <w:delText>5</w:delText>
              </w:r>
            </w:del>
            <w:ins w:id="377" w:author="Kulík Jan" w:date="2025-01-03T10:58:00Z">
              <w:r w:rsidR="008B5501">
                <w:rPr>
                  <w:rFonts w:cs="Arial"/>
                </w:rPr>
                <w:t>3</w:t>
              </w:r>
            </w:ins>
            <w:ins w:id="378" w:author="Kulík Jan" w:date="2025-01-03T11:03:00Z">
              <w:r w:rsidR="008B5501">
                <w:rPr>
                  <w:rFonts w:cs="Arial"/>
                </w:rPr>
                <w:t xml:space="preserve"> </w:t>
              </w:r>
            </w:ins>
            <w:ins w:id="379" w:author="Kulík Jan" w:date="2025-01-03T10:58:00Z">
              <w:r w:rsidR="008B5501">
                <w:rPr>
                  <w:rFonts w:cs="Arial"/>
                </w:rPr>
                <w:t>290</w:t>
              </w:r>
            </w:ins>
          </w:p>
        </w:tc>
        <w:tc>
          <w:tcPr>
            <w:tcW w:w="10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2984D94" w14:textId="5F5810EC" w:rsidR="00AA2339" w:rsidRPr="00C81C86" w:rsidRDefault="001F7A7F" w:rsidP="001F7A7F">
            <w:pPr>
              <w:keepNext/>
              <w:spacing w:after="0"/>
              <w:jc w:val="right"/>
              <w:rPr>
                <w:rFonts w:cs="Arial"/>
              </w:rPr>
            </w:pPr>
            <w:del w:id="380" w:author="Kulík Jan" w:date="2025-01-03T10:58:00Z">
              <w:r w:rsidDel="008B5501">
                <w:rPr>
                  <w:rFonts w:cs="Arial"/>
                </w:rPr>
                <w:delText>54</w:delText>
              </w:r>
            </w:del>
            <w:ins w:id="381" w:author="Kulík Jan" w:date="2025-01-03T10:58:00Z">
              <w:r w:rsidR="008B5501">
                <w:rPr>
                  <w:rFonts w:cs="Arial"/>
                </w:rPr>
                <w:t>320</w:t>
              </w:r>
            </w:ins>
          </w:p>
        </w:tc>
        <w:tc>
          <w:tcPr>
            <w:tcW w:w="10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7E51090" w14:textId="0CCB7AA4" w:rsidR="00AA2339" w:rsidRPr="00F81E82" w:rsidRDefault="00AA1E05" w:rsidP="00AA1E05">
            <w:pPr>
              <w:keepNext/>
              <w:spacing w:after="0"/>
              <w:jc w:val="right"/>
              <w:rPr>
                <w:rFonts w:cs="Arial"/>
                <w:b/>
              </w:rPr>
            </w:pPr>
            <w:del w:id="382" w:author="Kulík Jan" w:date="2025-01-03T10:58:00Z">
              <w:r w:rsidDel="008B5501">
                <w:rPr>
                  <w:rFonts w:cs="Arial"/>
                  <w:b/>
                </w:rPr>
                <w:delText>929</w:delText>
              </w:r>
            </w:del>
            <w:ins w:id="383" w:author="Kulík Jan" w:date="2025-01-03T10:58:00Z">
              <w:r w:rsidR="008B5501">
                <w:rPr>
                  <w:rFonts w:cs="Arial"/>
                  <w:b/>
                </w:rPr>
                <w:t>3</w:t>
              </w:r>
            </w:ins>
            <w:ins w:id="384" w:author="Kulík Jan" w:date="2025-01-03T11:03:00Z">
              <w:r w:rsidR="008B5501">
                <w:rPr>
                  <w:rFonts w:cs="Arial"/>
                  <w:b/>
                </w:rPr>
                <w:t xml:space="preserve"> </w:t>
              </w:r>
            </w:ins>
            <w:ins w:id="385" w:author="Kulík Jan" w:date="2025-01-03T10:58:00Z">
              <w:r w:rsidR="008B5501">
                <w:rPr>
                  <w:rFonts w:cs="Arial"/>
                  <w:b/>
                </w:rPr>
                <w:t>610</w:t>
              </w:r>
            </w:ins>
          </w:p>
        </w:tc>
      </w:tr>
    </w:tbl>
    <w:p w14:paraId="254F9049" w14:textId="7954D55F" w:rsidR="00F31840" w:rsidRDefault="00F31840" w:rsidP="000F7238">
      <w:pPr>
        <w:pStyle w:val="Nadpis3-mimoobsah"/>
        <w:spacing w:before="360" w:after="120"/>
      </w:pPr>
      <w:r w:rsidRPr="004161E2">
        <w:t>Analytické a hodnot</w:t>
      </w:r>
      <w:r w:rsidR="00BA1BCA">
        <w:t>i</w:t>
      </w:r>
      <w:r w:rsidRPr="004161E2">
        <w:t>cí</w:t>
      </w:r>
      <w:r>
        <w:t xml:space="preserve"> ukazatele</w:t>
      </w:r>
      <w:r w:rsidRPr="004161E2">
        <w:t xml:space="preserve"> pro program TREND</w:t>
      </w:r>
    </w:p>
    <w:p w14:paraId="785F11D0" w14:textId="77777777" w:rsidR="00F31840" w:rsidRDefault="00F31840" w:rsidP="00F31840">
      <w:pPr>
        <w:jc w:val="both"/>
      </w:pPr>
      <w:r>
        <w:t xml:space="preserve">Naplnění cílů a dopadů Programu bude hodnoceno s využitím dále uvedených indikátorů. Účelem těchto ukazatelů je umožnit srovnání skupiny podpořených subjektů s ostatními ekonomickými subjekty. Hlavním principem je srovnatelnost údajů jak na mikroekonomické, tak na makroekonomické úrovni. Vzájemná srovnatelnost následně umožní analyzovat a vyhodnotit příspěvek programu TREND k naplňování jeho hlavního cíle. </w:t>
      </w:r>
    </w:p>
    <w:p w14:paraId="7B1ABF75" w14:textId="77777777" w:rsidR="00863E3A" w:rsidRDefault="00863E3A" w:rsidP="00F31840">
      <w:pPr>
        <w:rPr>
          <w:b/>
        </w:rPr>
        <w:sectPr w:rsidR="00863E3A" w:rsidSect="002116CD">
          <w:pgSz w:w="11906" w:h="16838"/>
          <w:pgMar w:top="1134" w:right="1416" w:bottom="1134" w:left="1134" w:header="709" w:footer="709" w:gutter="0"/>
          <w:cols w:space="708"/>
          <w:docGrid w:linePitch="360"/>
        </w:sectPr>
      </w:pPr>
    </w:p>
    <w:p w14:paraId="723B5BD6" w14:textId="08493249" w:rsidR="00F31840" w:rsidRPr="00C22D77" w:rsidRDefault="00F31840" w:rsidP="00F31840">
      <w:pPr>
        <w:rPr>
          <w:b/>
        </w:rPr>
      </w:pPr>
      <w:r w:rsidRPr="00C22D77">
        <w:rPr>
          <w:b/>
        </w:rPr>
        <w:lastRenderedPageBreak/>
        <w:t>Vrcholové ukazatele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6"/>
        <w:gridCol w:w="5202"/>
        <w:gridCol w:w="1888"/>
      </w:tblGrid>
      <w:tr w:rsidR="00F31840" w:rsidRPr="004161E2" w14:paraId="1C078ABC" w14:textId="77777777" w:rsidTr="003A5872">
        <w:trPr>
          <w:trHeight w:val="20"/>
        </w:trPr>
        <w:tc>
          <w:tcPr>
            <w:tcW w:w="1207" w:type="pct"/>
            <w:shd w:val="clear" w:color="auto" w:fill="auto"/>
            <w:hideMark/>
          </w:tcPr>
          <w:p w14:paraId="6A3F0392" w14:textId="77777777" w:rsidR="00F31840" w:rsidRPr="004161E2" w:rsidRDefault="00F31840" w:rsidP="007B38F8">
            <w:pPr>
              <w:spacing w:after="0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4161E2">
              <w:rPr>
                <w:rFonts w:eastAsia="Times New Roman"/>
                <w:b/>
                <w:bCs/>
                <w:color w:val="000000"/>
                <w:lang w:eastAsia="cs-CZ"/>
              </w:rPr>
              <w:t>Název indikátoru</w:t>
            </w:r>
          </w:p>
        </w:tc>
        <w:tc>
          <w:tcPr>
            <w:tcW w:w="2783" w:type="pct"/>
            <w:shd w:val="clear" w:color="auto" w:fill="auto"/>
            <w:hideMark/>
          </w:tcPr>
          <w:p w14:paraId="0E78E85C" w14:textId="77777777" w:rsidR="00F31840" w:rsidRPr="004161E2" w:rsidRDefault="00F31840" w:rsidP="007B38F8">
            <w:pPr>
              <w:spacing w:after="0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4161E2">
              <w:rPr>
                <w:rFonts w:eastAsia="Times New Roman"/>
                <w:b/>
                <w:bCs/>
                <w:color w:val="000000"/>
                <w:lang w:eastAsia="cs-CZ"/>
              </w:rPr>
              <w:t>Popis indikátoru</w:t>
            </w:r>
          </w:p>
        </w:tc>
        <w:tc>
          <w:tcPr>
            <w:tcW w:w="1010" w:type="pct"/>
            <w:shd w:val="clear" w:color="auto" w:fill="auto"/>
            <w:hideMark/>
          </w:tcPr>
          <w:p w14:paraId="4F76CF9D" w14:textId="77777777" w:rsidR="00F31840" w:rsidRPr="004161E2" w:rsidRDefault="00F31840" w:rsidP="007B38F8">
            <w:pPr>
              <w:spacing w:after="0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4161E2">
              <w:rPr>
                <w:rFonts w:eastAsia="Times New Roman"/>
                <w:b/>
                <w:bCs/>
                <w:color w:val="000000"/>
                <w:lang w:eastAsia="cs-CZ"/>
              </w:rPr>
              <w:t>Zdroj dat</w:t>
            </w:r>
          </w:p>
        </w:tc>
      </w:tr>
      <w:tr w:rsidR="00F31840" w:rsidRPr="004161E2" w14:paraId="525C858E" w14:textId="77777777" w:rsidTr="003A5872">
        <w:trPr>
          <w:trHeight w:val="20"/>
        </w:trPr>
        <w:tc>
          <w:tcPr>
            <w:tcW w:w="1207" w:type="pct"/>
            <w:shd w:val="clear" w:color="auto" w:fill="auto"/>
            <w:hideMark/>
          </w:tcPr>
          <w:p w14:paraId="686219D3" w14:textId="77777777" w:rsidR="00F31840" w:rsidRPr="004161E2" w:rsidRDefault="00F31840" w:rsidP="007B38F8">
            <w:pPr>
              <w:spacing w:after="0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4161E2">
              <w:rPr>
                <w:rFonts w:eastAsia="Times New Roman"/>
                <w:b/>
                <w:bCs/>
                <w:color w:val="000000"/>
                <w:lang w:eastAsia="cs-CZ"/>
              </w:rPr>
              <w:t>Produktivita práce</w:t>
            </w:r>
          </w:p>
        </w:tc>
        <w:tc>
          <w:tcPr>
            <w:tcW w:w="2783" w:type="pct"/>
            <w:shd w:val="clear" w:color="auto" w:fill="auto"/>
            <w:hideMark/>
          </w:tcPr>
          <w:p w14:paraId="16859117" w14:textId="77777777" w:rsidR="00F31840" w:rsidRPr="004161E2" w:rsidRDefault="00F31840" w:rsidP="007B38F8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4161E2">
              <w:rPr>
                <w:rFonts w:eastAsia="Times New Roman"/>
                <w:color w:val="000000"/>
                <w:lang w:eastAsia="cs-CZ"/>
              </w:rPr>
              <w:t xml:space="preserve">Ukazatel vyjadřuje podíl přidané hodnoty na zaměstnanou osobu. </w:t>
            </w:r>
          </w:p>
        </w:tc>
        <w:tc>
          <w:tcPr>
            <w:tcW w:w="1010" w:type="pct"/>
            <w:shd w:val="clear" w:color="auto" w:fill="auto"/>
            <w:hideMark/>
          </w:tcPr>
          <w:p w14:paraId="1D1BE63D" w14:textId="77777777" w:rsidR="00F31840" w:rsidRPr="004161E2" w:rsidRDefault="00F31840" w:rsidP="007B38F8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4161E2">
              <w:rPr>
                <w:rFonts w:eastAsia="Times New Roman"/>
                <w:color w:val="000000"/>
                <w:lang w:eastAsia="cs-CZ"/>
              </w:rPr>
              <w:t>Příjemce; Dopočet z finančních výkazů</w:t>
            </w:r>
          </w:p>
        </w:tc>
      </w:tr>
      <w:tr w:rsidR="00F31840" w:rsidRPr="004161E2" w14:paraId="602E40F6" w14:textId="77777777" w:rsidTr="003A5872">
        <w:trPr>
          <w:trHeight w:val="20"/>
        </w:trPr>
        <w:tc>
          <w:tcPr>
            <w:tcW w:w="1207" w:type="pct"/>
            <w:shd w:val="clear" w:color="auto" w:fill="auto"/>
            <w:hideMark/>
          </w:tcPr>
          <w:p w14:paraId="427C78CB" w14:textId="77777777" w:rsidR="00F31840" w:rsidRPr="004161E2" w:rsidRDefault="00F31840" w:rsidP="007B38F8">
            <w:pPr>
              <w:spacing w:after="0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4161E2">
              <w:rPr>
                <w:rFonts w:eastAsia="Times New Roman"/>
                <w:b/>
                <w:bCs/>
                <w:color w:val="000000"/>
                <w:lang w:eastAsia="cs-CZ"/>
              </w:rPr>
              <w:t>Průměrná hrubá mzda</w:t>
            </w:r>
          </w:p>
        </w:tc>
        <w:tc>
          <w:tcPr>
            <w:tcW w:w="2783" w:type="pct"/>
            <w:shd w:val="clear" w:color="auto" w:fill="auto"/>
            <w:hideMark/>
          </w:tcPr>
          <w:p w14:paraId="3C32E647" w14:textId="77777777" w:rsidR="00F31840" w:rsidRPr="004161E2" w:rsidRDefault="00F31840" w:rsidP="007B38F8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4161E2">
              <w:rPr>
                <w:rFonts w:eastAsia="Times New Roman"/>
                <w:color w:val="000000"/>
                <w:lang w:eastAsia="cs-CZ"/>
              </w:rPr>
              <w:t xml:space="preserve">Ukazatel vyjadřuje výši nominální průměrné hrubé mzdy v subjektu. </w:t>
            </w:r>
          </w:p>
        </w:tc>
        <w:tc>
          <w:tcPr>
            <w:tcW w:w="1010" w:type="pct"/>
            <w:shd w:val="clear" w:color="auto" w:fill="auto"/>
            <w:hideMark/>
          </w:tcPr>
          <w:p w14:paraId="07B9062A" w14:textId="77777777" w:rsidR="00F31840" w:rsidRPr="004161E2" w:rsidRDefault="00F31840" w:rsidP="007B38F8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4161E2">
              <w:rPr>
                <w:rFonts w:eastAsia="Times New Roman"/>
                <w:color w:val="000000"/>
                <w:lang w:eastAsia="cs-CZ"/>
              </w:rPr>
              <w:t>Dopočet z finančních výkazů příjemce</w:t>
            </w:r>
          </w:p>
        </w:tc>
      </w:tr>
      <w:tr w:rsidR="00F31840" w:rsidRPr="004161E2" w14:paraId="4D299DD0" w14:textId="77777777" w:rsidTr="003A5872">
        <w:trPr>
          <w:trHeight w:val="20"/>
        </w:trPr>
        <w:tc>
          <w:tcPr>
            <w:tcW w:w="1207" w:type="pct"/>
            <w:shd w:val="clear" w:color="auto" w:fill="auto"/>
            <w:hideMark/>
          </w:tcPr>
          <w:p w14:paraId="697F170C" w14:textId="77777777" w:rsidR="00F31840" w:rsidRPr="004161E2" w:rsidRDefault="00F31840" w:rsidP="007B38F8">
            <w:pPr>
              <w:spacing w:after="0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4161E2">
              <w:rPr>
                <w:rFonts w:eastAsia="Times New Roman"/>
                <w:b/>
                <w:bCs/>
                <w:color w:val="000000"/>
                <w:lang w:eastAsia="cs-CZ"/>
              </w:rPr>
              <w:t>Podíl high-tech produktů v produkci</w:t>
            </w:r>
          </w:p>
        </w:tc>
        <w:tc>
          <w:tcPr>
            <w:tcW w:w="2783" w:type="pct"/>
            <w:shd w:val="clear" w:color="auto" w:fill="auto"/>
            <w:hideMark/>
          </w:tcPr>
          <w:p w14:paraId="4BA426F6" w14:textId="77777777" w:rsidR="00F31840" w:rsidRPr="004161E2" w:rsidRDefault="00F31840" w:rsidP="007B38F8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4161E2">
              <w:rPr>
                <w:rFonts w:eastAsia="Times New Roman"/>
                <w:color w:val="000000"/>
                <w:lang w:eastAsia="cs-CZ"/>
              </w:rPr>
              <w:t xml:space="preserve">Ukazatel vyjadřuje, kolik procent z produkce tvoří high-tech produkty. </w:t>
            </w:r>
          </w:p>
        </w:tc>
        <w:tc>
          <w:tcPr>
            <w:tcW w:w="1010" w:type="pct"/>
            <w:shd w:val="clear" w:color="auto" w:fill="auto"/>
            <w:hideMark/>
          </w:tcPr>
          <w:p w14:paraId="73779204" w14:textId="77777777" w:rsidR="00F31840" w:rsidRPr="004161E2" w:rsidRDefault="00F31840" w:rsidP="007B38F8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4161E2">
              <w:rPr>
                <w:rFonts w:eastAsia="Times New Roman"/>
                <w:color w:val="000000"/>
                <w:lang w:eastAsia="cs-CZ"/>
              </w:rPr>
              <w:t>Příjemce</w:t>
            </w:r>
          </w:p>
        </w:tc>
      </w:tr>
      <w:tr w:rsidR="00F31840" w:rsidRPr="004161E2" w14:paraId="67763459" w14:textId="77777777" w:rsidTr="003A5872">
        <w:trPr>
          <w:trHeight w:val="20"/>
        </w:trPr>
        <w:tc>
          <w:tcPr>
            <w:tcW w:w="1207" w:type="pct"/>
            <w:shd w:val="clear" w:color="auto" w:fill="auto"/>
            <w:hideMark/>
          </w:tcPr>
          <w:p w14:paraId="5097FFDD" w14:textId="77777777" w:rsidR="00F31840" w:rsidRPr="004161E2" w:rsidRDefault="00F31840" w:rsidP="007B38F8">
            <w:pPr>
              <w:spacing w:after="0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4161E2">
              <w:rPr>
                <w:rFonts w:eastAsia="Times New Roman"/>
                <w:b/>
                <w:bCs/>
                <w:color w:val="000000"/>
                <w:lang w:eastAsia="cs-CZ"/>
              </w:rPr>
              <w:t>Podíl medium-high-tech produktů v produkci</w:t>
            </w:r>
          </w:p>
        </w:tc>
        <w:tc>
          <w:tcPr>
            <w:tcW w:w="2783" w:type="pct"/>
            <w:shd w:val="clear" w:color="auto" w:fill="auto"/>
            <w:hideMark/>
          </w:tcPr>
          <w:p w14:paraId="723FB02D" w14:textId="77777777" w:rsidR="00F31840" w:rsidRPr="004161E2" w:rsidRDefault="00F31840" w:rsidP="007B38F8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4161E2">
              <w:rPr>
                <w:rFonts w:eastAsia="Times New Roman"/>
                <w:color w:val="000000"/>
                <w:lang w:eastAsia="cs-CZ"/>
              </w:rPr>
              <w:t xml:space="preserve">Ukazatel vyjadřuje, kolik procent z produkce tvoří medium-high-tech produkty. </w:t>
            </w:r>
          </w:p>
        </w:tc>
        <w:tc>
          <w:tcPr>
            <w:tcW w:w="1010" w:type="pct"/>
            <w:shd w:val="clear" w:color="auto" w:fill="auto"/>
            <w:hideMark/>
          </w:tcPr>
          <w:p w14:paraId="1056A7F6" w14:textId="77777777" w:rsidR="00F31840" w:rsidRPr="004161E2" w:rsidRDefault="00F31840" w:rsidP="007B38F8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4161E2">
              <w:rPr>
                <w:rFonts w:eastAsia="Times New Roman"/>
                <w:color w:val="000000"/>
                <w:lang w:eastAsia="cs-CZ"/>
              </w:rPr>
              <w:t>Příjemce</w:t>
            </w:r>
          </w:p>
        </w:tc>
      </w:tr>
      <w:tr w:rsidR="003A5872" w:rsidRPr="004161E2" w14:paraId="3A1AF125" w14:textId="77777777" w:rsidTr="003A5872">
        <w:trPr>
          <w:trHeight w:val="20"/>
        </w:trPr>
        <w:tc>
          <w:tcPr>
            <w:tcW w:w="1207" w:type="pct"/>
            <w:shd w:val="clear" w:color="auto" w:fill="auto"/>
          </w:tcPr>
          <w:p w14:paraId="3CC32C13" w14:textId="77777777" w:rsidR="003A5872" w:rsidRPr="004161E2" w:rsidRDefault="003A5872" w:rsidP="003A5872">
            <w:pPr>
              <w:spacing w:after="0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4161E2">
              <w:rPr>
                <w:rFonts w:eastAsia="Times New Roman"/>
                <w:b/>
                <w:bCs/>
                <w:color w:val="000000"/>
                <w:lang w:eastAsia="cs-CZ"/>
              </w:rPr>
              <w:t>Podíl exportu na produkci</w:t>
            </w:r>
          </w:p>
        </w:tc>
        <w:tc>
          <w:tcPr>
            <w:tcW w:w="2783" w:type="pct"/>
            <w:shd w:val="clear" w:color="auto" w:fill="auto"/>
          </w:tcPr>
          <w:p w14:paraId="267EA467" w14:textId="77777777" w:rsidR="003A5872" w:rsidRPr="004161E2" w:rsidRDefault="003A5872" w:rsidP="003A5872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4161E2">
              <w:rPr>
                <w:rFonts w:eastAsia="Times New Roman"/>
                <w:color w:val="000000"/>
                <w:lang w:eastAsia="cs-CZ"/>
              </w:rPr>
              <w:t xml:space="preserve">Ukazatel vyjadřuje, kolik procent produkce subjektu směřuje na zahraniční trhy. Zahrnuje rovněž nepřímý export přes třetí subjekty. </w:t>
            </w:r>
          </w:p>
        </w:tc>
        <w:tc>
          <w:tcPr>
            <w:tcW w:w="1010" w:type="pct"/>
            <w:shd w:val="clear" w:color="auto" w:fill="auto"/>
          </w:tcPr>
          <w:p w14:paraId="6375D28A" w14:textId="77777777" w:rsidR="003A5872" w:rsidRPr="004161E2" w:rsidRDefault="003A5872" w:rsidP="003A5872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4161E2">
              <w:rPr>
                <w:rFonts w:eastAsia="Times New Roman"/>
                <w:color w:val="000000"/>
                <w:lang w:eastAsia="cs-CZ"/>
              </w:rPr>
              <w:t>Příjemce; Dopočet z finančních výkazů</w:t>
            </w:r>
          </w:p>
        </w:tc>
      </w:tr>
      <w:tr w:rsidR="003A5872" w:rsidRPr="004161E2" w14:paraId="33B2E37C" w14:textId="77777777" w:rsidTr="003A5872">
        <w:trPr>
          <w:trHeight w:val="20"/>
        </w:trPr>
        <w:tc>
          <w:tcPr>
            <w:tcW w:w="1207" w:type="pct"/>
            <w:shd w:val="clear" w:color="auto" w:fill="auto"/>
          </w:tcPr>
          <w:p w14:paraId="36A1D955" w14:textId="77777777" w:rsidR="003A5872" w:rsidRPr="004161E2" w:rsidRDefault="003A5872" w:rsidP="003A5872">
            <w:pPr>
              <w:spacing w:after="0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4161E2">
              <w:rPr>
                <w:rFonts w:eastAsia="Times New Roman"/>
                <w:b/>
                <w:bCs/>
                <w:color w:val="000000"/>
                <w:lang w:eastAsia="cs-CZ"/>
              </w:rPr>
              <w:t>Podíl high-tech produktů v exportu</w:t>
            </w:r>
          </w:p>
        </w:tc>
        <w:tc>
          <w:tcPr>
            <w:tcW w:w="2783" w:type="pct"/>
            <w:shd w:val="clear" w:color="auto" w:fill="auto"/>
          </w:tcPr>
          <w:p w14:paraId="7A1B50E4" w14:textId="77777777" w:rsidR="003A5872" w:rsidRPr="004161E2" w:rsidRDefault="003A5872" w:rsidP="003A5872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4161E2">
              <w:rPr>
                <w:rFonts w:eastAsia="Times New Roman"/>
                <w:color w:val="000000"/>
                <w:lang w:eastAsia="cs-CZ"/>
              </w:rPr>
              <w:t xml:space="preserve">Ukazatel vyjadřuje, kolik procent z celkového exportu tvoří high-tech produkty. Zahrnuje rovněž nepřímý export přes třetí subjekty. </w:t>
            </w:r>
          </w:p>
        </w:tc>
        <w:tc>
          <w:tcPr>
            <w:tcW w:w="1010" w:type="pct"/>
            <w:shd w:val="clear" w:color="auto" w:fill="auto"/>
          </w:tcPr>
          <w:p w14:paraId="04FB31D1" w14:textId="77777777" w:rsidR="003A5872" w:rsidRPr="004161E2" w:rsidRDefault="003A5872" w:rsidP="003A5872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4161E2">
              <w:rPr>
                <w:rFonts w:eastAsia="Times New Roman"/>
                <w:color w:val="000000"/>
                <w:lang w:eastAsia="cs-CZ"/>
              </w:rPr>
              <w:t>Příjemce</w:t>
            </w:r>
          </w:p>
        </w:tc>
      </w:tr>
      <w:tr w:rsidR="003A5872" w:rsidRPr="004161E2" w14:paraId="579C35CA" w14:textId="77777777" w:rsidTr="003A5872">
        <w:trPr>
          <w:trHeight w:val="20"/>
        </w:trPr>
        <w:tc>
          <w:tcPr>
            <w:tcW w:w="1207" w:type="pct"/>
            <w:shd w:val="clear" w:color="auto" w:fill="auto"/>
          </w:tcPr>
          <w:p w14:paraId="70CDED9A" w14:textId="77777777" w:rsidR="003A5872" w:rsidRPr="004161E2" w:rsidRDefault="003A5872" w:rsidP="003A5872">
            <w:pPr>
              <w:spacing w:after="0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4161E2">
              <w:rPr>
                <w:rFonts w:eastAsia="Times New Roman"/>
                <w:b/>
                <w:bCs/>
                <w:color w:val="000000"/>
                <w:lang w:eastAsia="cs-CZ"/>
              </w:rPr>
              <w:t>Podíl medium-high-tech produktů v exportu</w:t>
            </w:r>
          </w:p>
        </w:tc>
        <w:tc>
          <w:tcPr>
            <w:tcW w:w="2783" w:type="pct"/>
            <w:shd w:val="clear" w:color="auto" w:fill="auto"/>
          </w:tcPr>
          <w:p w14:paraId="272119D1" w14:textId="77777777" w:rsidR="003A5872" w:rsidRPr="004161E2" w:rsidRDefault="003A5872" w:rsidP="003A5872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4161E2">
              <w:rPr>
                <w:rFonts w:eastAsia="Times New Roman"/>
                <w:color w:val="000000"/>
                <w:lang w:eastAsia="cs-CZ"/>
              </w:rPr>
              <w:t xml:space="preserve">Ukazatel vyjadřuje, kolik procent z celkového exportu tvoří medium-high-tech produkty. Zahrnuje rovněž nepřímý export přes třetí subjekty. </w:t>
            </w:r>
          </w:p>
        </w:tc>
        <w:tc>
          <w:tcPr>
            <w:tcW w:w="1010" w:type="pct"/>
            <w:shd w:val="clear" w:color="auto" w:fill="auto"/>
          </w:tcPr>
          <w:p w14:paraId="3BE83DEB" w14:textId="77777777" w:rsidR="003A5872" w:rsidRPr="004161E2" w:rsidRDefault="003A5872" w:rsidP="003A5872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4161E2">
              <w:rPr>
                <w:rFonts w:eastAsia="Times New Roman"/>
                <w:color w:val="000000"/>
                <w:lang w:eastAsia="cs-CZ"/>
              </w:rPr>
              <w:t>Příjemce</w:t>
            </w:r>
          </w:p>
        </w:tc>
      </w:tr>
      <w:tr w:rsidR="003A5872" w:rsidRPr="004161E2" w14:paraId="6CF9EC03" w14:textId="77777777" w:rsidTr="003A5872">
        <w:trPr>
          <w:trHeight w:val="20"/>
        </w:trPr>
        <w:tc>
          <w:tcPr>
            <w:tcW w:w="1207" w:type="pct"/>
            <w:shd w:val="clear" w:color="auto" w:fill="auto"/>
            <w:hideMark/>
          </w:tcPr>
          <w:p w14:paraId="1EC862EC" w14:textId="77777777" w:rsidR="003A5872" w:rsidRPr="004161E2" w:rsidRDefault="003A5872" w:rsidP="003A5872">
            <w:pPr>
              <w:spacing w:after="0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4161E2">
              <w:rPr>
                <w:rFonts w:eastAsia="Times New Roman"/>
                <w:b/>
                <w:bCs/>
                <w:color w:val="000000"/>
                <w:lang w:eastAsia="cs-CZ"/>
              </w:rPr>
              <w:t>EBIT marže</w:t>
            </w:r>
          </w:p>
        </w:tc>
        <w:tc>
          <w:tcPr>
            <w:tcW w:w="2783" w:type="pct"/>
            <w:shd w:val="clear" w:color="auto" w:fill="auto"/>
            <w:hideMark/>
          </w:tcPr>
          <w:p w14:paraId="0887B7BA" w14:textId="77777777" w:rsidR="003A5872" w:rsidRPr="004161E2" w:rsidRDefault="003A5872" w:rsidP="003A5872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4161E2">
              <w:rPr>
                <w:rFonts w:eastAsia="Times New Roman"/>
                <w:color w:val="000000"/>
                <w:lang w:eastAsia="cs-CZ"/>
              </w:rPr>
              <w:t xml:space="preserve">Ukazatel vyjadřuje podíl zisku před zdaněním a úroky (EBIT) na produkci subjektu. </w:t>
            </w:r>
          </w:p>
        </w:tc>
        <w:tc>
          <w:tcPr>
            <w:tcW w:w="1010" w:type="pct"/>
            <w:shd w:val="clear" w:color="auto" w:fill="auto"/>
            <w:hideMark/>
          </w:tcPr>
          <w:p w14:paraId="59A012B1" w14:textId="77777777" w:rsidR="003A5872" w:rsidRPr="004161E2" w:rsidRDefault="003A5872" w:rsidP="003A5872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4161E2">
              <w:rPr>
                <w:rFonts w:eastAsia="Times New Roman"/>
                <w:color w:val="000000"/>
                <w:lang w:eastAsia="cs-CZ"/>
              </w:rPr>
              <w:t>Dopočet z finančních výkazů příjemce</w:t>
            </w:r>
          </w:p>
        </w:tc>
      </w:tr>
      <w:tr w:rsidR="003A5872" w:rsidRPr="004161E2" w14:paraId="700C6434" w14:textId="77777777" w:rsidTr="003A5872">
        <w:trPr>
          <w:trHeight w:val="20"/>
        </w:trPr>
        <w:tc>
          <w:tcPr>
            <w:tcW w:w="1207" w:type="pct"/>
            <w:shd w:val="clear" w:color="auto" w:fill="auto"/>
            <w:hideMark/>
          </w:tcPr>
          <w:p w14:paraId="4AE01584" w14:textId="77777777" w:rsidR="003A5872" w:rsidRPr="004161E2" w:rsidRDefault="003A5872" w:rsidP="003A5872">
            <w:pPr>
              <w:spacing w:after="0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4161E2">
              <w:rPr>
                <w:rFonts w:eastAsia="Times New Roman"/>
                <w:b/>
                <w:bCs/>
                <w:color w:val="000000"/>
                <w:lang w:eastAsia="cs-CZ"/>
              </w:rPr>
              <w:t>Rentabilita aktiv (ROA)</w:t>
            </w:r>
          </w:p>
        </w:tc>
        <w:tc>
          <w:tcPr>
            <w:tcW w:w="2783" w:type="pct"/>
            <w:shd w:val="clear" w:color="auto" w:fill="auto"/>
            <w:hideMark/>
          </w:tcPr>
          <w:p w14:paraId="11A64E7C" w14:textId="6448A48B" w:rsidR="003A5872" w:rsidRPr="004161E2" w:rsidRDefault="003A5872" w:rsidP="003A5872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4161E2">
              <w:rPr>
                <w:rFonts w:eastAsia="Times New Roman"/>
                <w:color w:val="000000"/>
                <w:lang w:eastAsia="cs-CZ"/>
              </w:rPr>
              <w:t>Ukazatel vyjadřuje podíl zisku před zdaněním a úroky (EBIT) k ce</w:t>
            </w:r>
            <w:r w:rsidR="00162C40">
              <w:rPr>
                <w:rFonts w:eastAsia="Times New Roman"/>
                <w:color w:val="000000"/>
                <w:lang w:eastAsia="cs-CZ"/>
              </w:rPr>
              <w:t>l</w:t>
            </w:r>
            <w:r w:rsidRPr="004161E2">
              <w:rPr>
                <w:rFonts w:eastAsia="Times New Roman"/>
                <w:color w:val="000000"/>
                <w:lang w:eastAsia="cs-CZ"/>
              </w:rPr>
              <w:t xml:space="preserve">kové výši aktiv subjektu. </w:t>
            </w:r>
          </w:p>
        </w:tc>
        <w:tc>
          <w:tcPr>
            <w:tcW w:w="1010" w:type="pct"/>
            <w:shd w:val="clear" w:color="auto" w:fill="auto"/>
            <w:hideMark/>
          </w:tcPr>
          <w:p w14:paraId="341DA33F" w14:textId="77777777" w:rsidR="003A5872" w:rsidRPr="004161E2" w:rsidRDefault="003A5872" w:rsidP="003A5872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4161E2">
              <w:rPr>
                <w:rFonts w:eastAsia="Times New Roman"/>
                <w:color w:val="000000"/>
                <w:lang w:eastAsia="cs-CZ"/>
              </w:rPr>
              <w:t>Dopočet z finančních výkazů příjemce</w:t>
            </w:r>
          </w:p>
        </w:tc>
      </w:tr>
    </w:tbl>
    <w:p w14:paraId="266D0133" w14:textId="77777777" w:rsidR="003A5872" w:rsidRDefault="003A5872" w:rsidP="00F31840">
      <w:pPr>
        <w:rPr>
          <w:b/>
        </w:rPr>
      </w:pPr>
    </w:p>
    <w:p w14:paraId="3ED3C0FE" w14:textId="77777777" w:rsidR="00F31840" w:rsidRDefault="00F31840" w:rsidP="00F31840">
      <w:r w:rsidRPr="00C22D77">
        <w:rPr>
          <w:b/>
        </w:rPr>
        <w:t>Dílčí ukazatele</w:t>
      </w:r>
    </w:p>
    <w:p w14:paraId="5C9FA457" w14:textId="21A417DB" w:rsidR="00F31840" w:rsidRPr="00981DDE" w:rsidRDefault="00F31840" w:rsidP="00F31840">
      <w:r>
        <w:t xml:space="preserve">Dílčí ukazatele budou blíže specifikovány na základě platných statistických zjišťování ČSÚ, na jejich základě pak bude sestaven dotazník pro podpořené subjekty.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7361"/>
      </w:tblGrid>
      <w:tr w:rsidR="00F31840" w:rsidRPr="004E66D8" w14:paraId="07DF13F7" w14:textId="77777777" w:rsidTr="007B38F8">
        <w:trPr>
          <w:trHeight w:val="20"/>
        </w:trPr>
        <w:tc>
          <w:tcPr>
            <w:tcW w:w="1062" w:type="pct"/>
            <w:shd w:val="clear" w:color="auto" w:fill="auto"/>
            <w:hideMark/>
          </w:tcPr>
          <w:p w14:paraId="7370962A" w14:textId="77777777" w:rsidR="00F31840" w:rsidRPr="004E66D8" w:rsidRDefault="00F31840" w:rsidP="007B38F8">
            <w:pPr>
              <w:spacing w:after="0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4E66D8">
              <w:rPr>
                <w:rFonts w:eastAsia="Times New Roman"/>
                <w:b/>
                <w:bCs/>
                <w:color w:val="000000"/>
                <w:lang w:eastAsia="cs-CZ"/>
              </w:rPr>
              <w:t>Inovační aktivita</w:t>
            </w:r>
          </w:p>
        </w:tc>
        <w:tc>
          <w:tcPr>
            <w:tcW w:w="3938" w:type="pct"/>
            <w:shd w:val="clear" w:color="auto" w:fill="auto"/>
            <w:hideMark/>
          </w:tcPr>
          <w:p w14:paraId="413DAD10" w14:textId="77777777" w:rsidR="00F31840" w:rsidRDefault="00F31840" w:rsidP="007B38F8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4E66D8">
              <w:rPr>
                <w:rFonts w:eastAsia="Times New Roman"/>
                <w:color w:val="000000"/>
                <w:lang w:eastAsia="cs-CZ"/>
              </w:rPr>
              <w:t>Hlavní trhy</w:t>
            </w:r>
            <w:r w:rsidRPr="004E66D8">
              <w:rPr>
                <w:rFonts w:eastAsia="Times New Roman"/>
                <w:color w:val="000000"/>
                <w:lang w:eastAsia="cs-CZ"/>
              </w:rPr>
              <w:br/>
              <w:t>Produktové inovace</w:t>
            </w:r>
            <w:r w:rsidRPr="004E66D8">
              <w:rPr>
                <w:rFonts w:eastAsia="Times New Roman"/>
                <w:color w:val="000000"/>
                <w:lang w:eastAsia="cs-CZ"/>
              </w:rPr>
              <w:br/>
              <w:t>Procesní inovace</w:t>
            </w:r>
            <w:r w:rsidRPr="004E66D8">
              <w:rPr>
                <w:rFonts w:eastAsia="Times New Roman"/>
                <w:color w:val="000000"/>
                <w:lang w:eastAsia="cs-CZ"/>
              </w:rPr>
              <w:br/>
              <w:t>Náklady na inovace</w:t>
            </w:r>
            <w:r w:rsidRPr="004E66D8">
              <w:rPr>
                <w:rFonts w:eastAsia="Times New Roman"/>
                <w:color w:val="000000"/>
                <w:lang w:eastAsia="cs-CZ"/>
              </w:rPr>
              <w:br/>
              <w:t>Spolupráce na inovačních aktivitách</w:t>
            </w:r>
            <w:r w:rsidRPr="004E66D8">
              <w:rPr>
                <w:rFonts w:eastAsia="Times New Roman"/>
                <w:color w:val="000000"/>
                <w:lang w:eastAsia="cs-CZ"/>
              </w:rPr>
              <w:br/>
              <w:t>Licencování</w:t>
            </w:r>
            <w:r w:rsidRPr="004E66D8">
              <w:rPr>
                <w:rFonts w:eastAsia="Times New Roman"/>
                <w:color w:val="000000"/>
                <w:lang w:eastAsia="cs-CZ"/>
              </w:rPr>
              <w:br/>
              <w:t>Využívání technologií pro průmysl 4.0</w:t>
            </w:r>
            <w:r w:rsidRPr="004E66D8">
              <w:rPr>
                <w:rFonts w:eastAsia="Times New Roman"/>
                <w:color w:val="000000"/>
                <w:lang w:eastAsia="cs-CZ"/>
              </w:rPr>
              <w:br/>
              <w:t>Nehmotná aktiva (patenty, ochranné známky, užité vzory</w:t>
            </w:r>
            <w:r>
              <w:rPr>
                <w:rFonts w:eastAsia="Times New Roman"/>
                <w:color w:val="000000"/>
                <w:lang w:eastAsia="cs-CZ"/>
              </w:rPr>
              <w:t xml:space="preserve"> atd</w:t>
            </w:r>
            <w:r w:rsidRPr="004E66D8">
              <w:rPr>
                <w:rFonts w:eastAsia="Times New Roman"/>
                <w:color w:val="000000"/>
                <w:lang w:eastAsia="cs-CZ"/>
              </w:rPr>
              <w:t>.)</w:t>
            </w:r>
          </w:p>
          <w:p w14:paraId="7625168D" w14:textId="77777777" w:rsidR="00F31840" w:rsidRPr="004E66D8" w:rsidRDefault="00F31840" w:rsidP="007B38F8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4E66D8">
              <w:rPr>
                <w:rFonts w:eastAsia="Times New Roman"/>
                <w:color w:val="000000"/>
                <w:lang w:eastAsia="cs-CZ"/>
              </w:rPr>
              <w:t>Faktory omezující inovační aktivity podniku</w:t>
            </w:r>
          </w:p>
        </w:tc>
      </w:tr>
      <w:tr w:rsidR="00F31840" w:rsidRPr="004E66D8" w14:paraId="34DDE57D" w14:textId="77777777" w:rsidTr="007B38F8">
        <w:trPr>
          <w:trHeight w:val="20"/>
        </w:trPr>
        <w:tc>
          <w:tcPr>
            <w:tcW w:w="1062" w:type="pct"/>
            <w:shd w:val="clear" w:color="auto" w:fill="auto"/>
            <w:hideMark/>
          </w:tcPr>
          <w:p w14:paraId="140D9E36" w14:textId="77777777" w:rsidR="00F31840" w:rsidRPr="004E66D8" w:rsidRDefault="00F31840" w:rsidP="007B38F8">
            <w:pPr>
              <w:spacing w:after="0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4E66D8">
              <w:rPr>
                <w:rFonts w:eastAsia="Times New Roman"/>
                <w:b/>
                <w:bCs/>
                <w:color w:val="000000"/>
                <w:lang w:eastAsia="cs-CZ"/>
              </w:rPr>
              <w:t>Výzkumná aktivita</w:t>
            </w:r>
          </w:p>
        </w:tc>
        <w:tc>
          <w:tcPr>
            <w:tcW w:w="3938" w:type="pct"/>
            <w:shd w:val="clear" w:color="auto" w:fill="auto"/>
            <w:hideMark/>
          </w:tcPr>
          <w:p w14:paraId="697B28EC" w14:textId="77777777" w:rsidR="00F31840" w:rsidRPr="004E66D8" w:rsidRDefault="00F31840" w:rsidP="007B38F8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4E66D8">
              <w:rPr>
                <w:rFonts w:eastAsia="Times New Roman"/>
                <w:color w:val="000000"/>
                <w:lang w:eastAsia="cs-CZ"/>
              </w:rPr>
              <w:t xml:space="preserve">Výdaje na </w:t>
            </w:r>
            <w:proofErr w:type="spellStart"/>
            <w:r w:rsidRPr="004E66D8">
              <w:rPr>
                <w:rFonts w:eastAsia="Times New Roman"/>
                <w:color w:val="000000"/>
                <w:lang w:eastAsia="cs-CZ"/>
              </w:rPr>
              <w:t>VaV</w:t>
            </w:r>
            <w:proofErr w:type="spellEnd"/>
            <w:r w:rsidRPr="004E66D8">
              <w:rPr>
                <w:rFonts w:eastAsia="Times New Roman"/>
                <w:color w:val="000000"/>
                <w:lang w:eastAsia="cs-CZ"/>
              </w:rPr>
              <w:br/>
              <w:t>Zaměstnanci výzkumu a vývoje</w:t>
            </w:r>
            <w:r w:rsidRPr="004E66D8">
              <w:rPr>
                <w:rFonts w:eastAsia="Times New Roman"/>
                <w:color w:val="000000"/>
                <w:lang w:eastAsia="cs-CZ"/>
              </w:rPr>
              <w:br/>
              <w:t xml:space="preserve">Nákupy služeb </w:t>
            </w:r>
            <w:proofErr w:type="spellStart"/>
            <w:r w:rsidRPr="004E66D8">
              <w:rPr>
                <w:rFonts w:eastAsia="Times New Roman"/>
                <w:color w:val="000000"/>
                <w:lang w:eastAsia="cs-CZ"/>
              </w:rPr>
              <w:t>VaV</w:t>
            </w:r>
            <w:proofErr w:type="spellEnd"/>
            <w:r w:rsidRPr="004E66D8">
              <w:rPr>
                <w:rFonts w:eastAsia="Times New Roman"/>
                <w:color w:val="000000"/>
                <w:lang w:eastAsia="cs-CZ"/>
              </w:rPr>
              <w:br/>
              <w:t xml:space="preserve">Prodeje služeb </w:t>
            </w:r>
            <w:proofErr w:type="spellStart"/>
            <w:r w:rsidRPr="004E66D8">
              <w:rPr>
                <w:rFonts w:eastAsia="Times New Roman"/>
                <w:color w:val="000000"/>
                <w:lang w:eastAsia="cs-CZ"/>
              </w:rPr>
              <w:t>VaV</w:t>
            </w:r>
            <w:proofErr w:type="spellEnd"/>
          </w:p>
        </w:tc>
      </w:tr>
      <w:tr w:rsidR="00F31840" w:rsidRPr="004E66D8" w14:paraId="6B2C5812" w14:textId="77777777" w:rsidTr="007B38F8">
        <w:trPr>
          <w:trHeight w:val="20"/>
        </w:trPr>
        <w:tc>
          <w:tcPr>
            <w:tcW w:w="1062" w:type="pct"/>
            <w:shd w:val="clear" w:color="auto" w:fill="auto"/>
            <w:hideMark/>
          </w:tcPr>
          <w:p w14:paraId="3FB9BAA3" w14:textId="77777777" w:rsidR="00F31840" w:rsidRPr="004E66D8" w:rsidRDefault="00F31840" w:rsidP="007B38F8">
            <w:pPr>
              <w:spacing w:after="0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4E66D8">
              <w:rPr>
                <w:rFonts w:eastAsia="Times New Roman"/>
                <w:b/>
                <w:bCs/>
                <w:color w:val="000000"/>
                <w:lang w:eastAsia="cs-CZ"/>
              </w:rPr>
              <w:t>ICT v podnikání</w:t>
            </w:r>
          </w:p>
        </w:tc>
        <w:tc>
          <w:tcPr>
            <w:tcW w:w="3938" w:type="pct"/>
            <w:shd w:val="clear" w:color="auto" w:fill="auto"/>
            <w:hideMark/>
          </w:tcPr>
          <w:p w14:paraId="5339CAF7" w14:textId="77777777" w:rsidR="00F31840" w:rsidRPr="004E66D8" w:rsidRDefault="00F31840" w:rsidP="00412280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4E66D8">
              <w:rPr>
                <w:rFonts w:eastAsia="Times New Roman"/>
                <w:color w:val="000000"/>
                <w:lang w:eastAsia="cs-CZ"/>
              </w:rPr>
              <w:t xml:space="preserve">Cloud </w:t>
            </w:r>
            <w:proofErr w:type="spellStart"/>
            <w:r w:rsidRPr="004E66D8">
              <w:rPr>
                <w:rFonts w:eastAsia="Times New Roman"/>
                <w:color w:val="000000"/>
                <w:lang w:eastAsia="cs-CZ"/>
              </w:rPr>
              <w:t>computing</w:t>
            </w:r>
            <w:proofErr w:type="spellEnd"/>
            <w:r w:rsidRPr="004E66D8">
              <w:rPr>
                <w:rFonts w:eastAsia="Times New Roman"/>
                <w:color w:val="000000"/>
                <w:lang w:eastAsia="cs-CZ"/>
              </w:rPr>
              <w:br/>
              <w:t>Využívání manažerských informačních systémů</w:t>
            </w:r>
            <w:r w:rsidRPr="004E66D8">
              <w:rPr>
                <w:rFonts w:eastAsia="Times New Roman"/>
                <w:color w:val="000000"/>
                <w:lang w:eastAsia="cs-CZ"/>
              </w:rPr>
              <w:br/>
              <w:t>Elektronické sdílení informací k řízení dodavatelsko-odběratelských vztahů</w:t>
            </w:r>
            <w:r w:rsidRPr="004E66D8">
              <w:rPr>
                <w:rFonts w:eastAsia="Times New Roman"/>
                <w:color w:val="000000"/>
                <w:lang w:eastAsia="cs-CZ"/>
              </w:rPr>
              <w:br/>
              <w:t>Elektronický prodej/nákup</w:t>
            </w:r>
            <w:r w:rsidRPr="004E66D8">
              <w:rPr>
                <w:rFonts w:eastAsia="Times New Roman"/>
                <w:color w:val="000000"/>
                <w:lang w:eastAsia="cs-CZ"/>
              </w:rPr>
              <w:br/>
              <w:t>Zaměstnanci používající ICT</w:t>
            </w:r>
            <w:r w:rsidRPr="004E66D8">
              <w:rPr>
                <w:rFonts w:eastAsia="Times New Roman"/>
                <w:color w:val="000000"/>
                <w:lang w:eastAsia="cs-CZ"/>
              </w:rPr>
              <w:br/>
            </w:r>
            <w:proofErr w:type="spellStart"/>
            <w:r w:rsidRPr="004E66D8">
              <w:rPr>
                <w:rFonts w:eastAsia="Times New Roman"/>
                <w:color w:val="000000"/>
                <w:lang w:eastAsia="cs-CZ"/>
              </w:rPr>
              <w:t>ICT</w:t>
            </w:r>
            <w:proofErr w:type="spellEnd"/>
            <w:r w:rsidRPr="004E66D8">
              <w:rPr>
                <w:rFonts w:eastAsia="Times New Roman"/>
                <w:color w:val="000000"/>
                <w:lang w:eastAsia="cs-CZ"/>
              </w:rPr>
              <w:t xml:space="preserve"> odborníci</w:t>
            </w:r>
            <w:r w:rsidRPr="004E66D8">
              <w:rPr>
                <w:rFonts w:eastAsia="Times New Roman"/>
                <w:color w:val="000000"/>
                <w:lang w:eastAsia="cs-CZ"/>
              </w:rPr>
              <w:br/>
              <w:t>Provádění a outsourcing ICT</w:t>
            </w:r>
          </w:p>
        </w:tc>
      </w:tr>
    </w:tbl>
    <w:p w14:paraId="4A6082D4" w14:textId="77777777" w:rsidR="00851BDF" w:rsidRDefault="00851BDF" w:rsidP="000F7238">
      <w:pPr>
        <w:pStyle w:val="Nadpis3-mimoobsah"/>
        <w:spacing w:before="360" w:after="120"/>
      </w:pPr>
      <w:r>
        <w:lastRenderedPageBreak/>
        <w:t>Druhy prováděného hodnocení</w:t>
      </w:r>
    </w:p>
    <w:p w14:paraId="7387DBA0" w14:textId="2F33F58A" w:rsidR="002755F1" w:rsidRDefault="002755F1" w:rsidP="002755F1">
      <w:pPr>
        <w:keepNext/>
        <w:jc w:val="both"/>
        <w:rPr>
          <w:rFonts w:cs="Arial"/>
        </w:rPr>
      </w:pPr>
      <w:r w:rsidRPr="001773D5">
        <w:rPr>
          <w:rFonts w:cs="Arial"/>
        </w:rPr>
        <w:t>Při r</w:t>
      </w:r>
      <w:r>
        <w:rPr>
          <w:rFonts w:cs="Arial"/>
        </w:rPr>
        <w:t xml:space="preserve">ealizaci Programu </w:t>
      </w:r>
      <w:r w:rsidRPr="00BC49BE">
        <w:rPr>
          <w:rFonts w:cs="Arial"/>
        </w:rPr>
        <w:t>bude realizo</w:t>
      </w:r>
      <w:r>
        <w:rPr>
          <w:rFonts w:cs="Arial"/>
        </w:rPr>
        <w:t>váno:</w:t>
      </w:r>
    </w:p>
    <w:p w14:paraId="3E017672" w14:textId="4D9AE0BC" w:rsidR="002755F1" w:rsidRPr="001773D5" w:rsidRDefault="002755F1" w:rsidP="002755F1">
      <w:pPr>
        <w:keepNext/>
        <w:numPr>
          <w:ilvl w:val="0"/>
          <w:numId w:val="30"/>
        </w:numPr>
        <w:ind w:left="714" w:hanging="357"/>
        <w:jc w:val="both"/>
        <w:rPr>
          <w:rFonts w:cs="Arial"/>
        </w:rPr>
      </w:pPr>
      <w:r w:rsidRPr="00D84F3A">
        <w:rPr>
          <w:rFonts w:cs="Arial"/>
          <w:b/>
        </w:rPr>
        <w:t>Průběžné monitorování</w:t>
      </w:r>
      <w:r w:rsidRPr="001773D5">
        <w:rPr>
          <w:rFonts w:cs="Arial"/>
        </w:rPr>
        <w:t xml:space="preserve"> dosaženého pokroku, jehož cílem bude systematicky sbírat, třídit a ukládat relevantní informace o průběhu </w:t>
      </w:r>
      <w:r w:rsidR="00BA1BCA">
        <w:rPr>
          <w:rFonts w:cs="Arial"/>
        </w:rPr>
        <w:t>P</w:t>
      </w:r>
      <w:r w:rsidR="00BA1BCA" w:rsidRPr="001773D5">
        <w:rPr>
          <w:rFonts w:cs="Arial"/>
        </w:rPr>
        <w:t xml:space="preserve">rogramu </w:t>
      </w:r>
      <w:r w:rsidRPr="001773D5">
        <w:rPr>
          <w:rFonts w:cs="Arial"/>
        </w:rPr>
        <w:t xml:space="preserve">pro potřeby řízení implementace </w:t>
      </w:r>
      <w:r w:rsidR="00BA1BCA">
        <w:rPr>
          <w:rFonts w:cs="Arial"/>
        </w:rPr>
        <w:t>P</w:t>
      </w:r>
      <w:r w:rsidR="00BA1BCA" w:rsidRPr="001773D5">
        <w:rPr>
          <w:rFonts w:cs="Arial"/>
        </w:rPr>
        <w:t>rogramu</w:t>
      </w:r>
      <w:r w:rsidRPr="001773D5">
        <w:rPr>
          <w:rFonts w:cs="Arial"/>
        </w:rPr>
        <w:t xml:space="preserve">. </w:t>
      </w:r>
      <w:r>
        <w:rPr>
          <w:rFonts w:cs="Arial"/>
        </w:rPr>
        <w:t>M</w:t>
      </w:r>
      <w:r w:rsidRPr="001773D5">
        <w:rPr>
          <w:rFonts w:cs="Arial"/>
        </w:rPr>
        <w:t xml:space="preserve">onitorování bude probíhat po celou dobu realizace </w:t>
      </w:r>
      <w:r>
        <w:rPr>
          <w:rFonts w:cs="Arial"/>
        </w:rPr>
        <w:t>v jednotlivých cyklech a etapách Programu</w:t>
      </w:r>
      <w:r w:rsidRPr="001773D5">
        <w:rPr>
          <w:rFonts w:cs="Arial"/>
        </w:rPr>
        <w:t>.</w:t>
      </w:r>
    </w:p>
    <w:p w14:paraId="5929CDDA" w14:textId="573A5CC9" w:rsidR="002755F1" w:rsidRDefault="002755F1" w:rsidP="002755F1">
      <w:pPr>
        <w:keepNext/>
        <w:numPr>
          <w:ilvl w:val="0"/>
          <w:numId w:val="30"/>
        </w:numPr>
        <w:ind w:left="714" w:hanging="357"/>
        <w:jc w:val="both"/>
        <w:rPr>
          <w:rFonts w:cs="Arial"/>
        </w:rPr>
      </w:pPr>
      <w:r w:rsidRPr="00D84F3A">
        <w:rPr>
          <w:rFonts w:cs="Arial"/>
          <w:b/>
        </w:rPr>
        <w:t>Průběžné hodnocení Programu</w:t>
      </w:r>
      <w:r>
        <w:rPr>
          <w:rFonts w:cs="Arial"/>
        </w:rPr>
        <w:t xml:space="preserve"> směřující k </w:t>
      </w:r>
      <w:r w:rsidRPr="001773D5">
        <w:rPr>
          <w:rFonts w:cs="Arial"/>
        </w:rPr>
        <w:t>zefektivnění implementace. Výstupem hodnocení budou evaluační zprávy o stavu implementace Programu, jejíž součástí budou doporučení pro</w:t>
      </w:r>
      <w:r w:rsidR="00740A83">
        <w:rPr>
          <w:rFonts w:cs="Arial"/>
        </w:rPr>
        <w:t> </w:t>
      </w:r>
      <w:r w:rsidRPr="001773D5">
        <w:rPr>
          <w:rFonts w:cs="Arial"/>
        </w:rPr>
        <w:t>případné úpravy procesů, znění zadávací dokumentace veřejné sout</w:t>
      </w:r>
      <w:r>
        <w:rPr>
          <w:rFonts w:cs="Arial"/>
        </w:rPr>
        <w:t>ěže či vlastního textu Programu</w:t>
      </w:r>
      <w:r w:rsidRPr="001773D5">
        <w:rPr>
          <w:rFonts w:cs="Arial"/>
        </w:rPr>
        <w:t>.</w:t>
      </w:r>
    </w:p>
    <w:p w14:paraId="33CB0740" w14:textId="77777777" w:rsidR="002755F1" w:rsidRDefault="002755F1" w:rsidP="002755F1">
      <w:pPr>
        <w:keepNext/>
        <w:numPr>
          <w:ilvl w:val="0"/>
          <w:numId w:val="30"/>
        </w:numPr>
        <w:jc w:val="both"/>
        <w:rPr>
          <w:rFonts w:cs="Arial"/>
        </w:rPr>
      </w:pPr>
      <w:r w:rsidRPr="00D84F3A">
        <w:rPr>
          <w:rFonts w:cs="Arial"/>
          <w:b/>
        </w:rPr>
        <w:t>Závěrečné hodnocení Programu</w:t>
      </w:r>
      <w:r w:rsidRPr="00D84F3A">
        <w:rPr>
          <w:rFonts w:cs="Arial"/>
        </w:rPr>
        <w:t>, složené z</w:t>
      </w:r>
      <w:r>
        <w:rPr>
          <w:rFonts w:cs="Arial"/>
        </w:rPr>
        <w:t>e zhodnocení dosažených výsledků a z vyhodnocení dopadů Programu</w:t>
      </w:r>
      <w:r w:rsidRPr="00D84F3A">
        <w:rPr>
          <w:rFonts w:cs="Arial"/>
        </w:rPr>
        <w:t xml:space="preserve">. </w:t>
      </w:r>
    </w:p>
    <w:p w14:paraId="0EE2010A" w14:textId="77777777" w:rsidR="002755F1" w:rsidRDefault="002755F1" w:rsidP="002755F1">
      <w:pPr>
        <w:keepNext/>
        <w:numPr>
          <w:ilvl w:val="1"/>
          <w:numId w:val="30"/>
        </w:numPr>
        <w:jc w:val="both"/>
        <w:rPr>
          <w:rFonts w:cs="Arial"/>
        </w:rPr>
      </w:pPr>
      <w:r w:rsidRPr="00D84F3A">
        <w:rPr>
          <w:rFonts w:cs="Arial"/>
        </w:rPr>
        <w:t xml:space="preserve">V následujícím roce po ukončení Programu bude zpracována </w:t>
      </w:r>
      <w:r w:rsidRPr="00974C7A">
        <w:rPr>
          <w:rFonts w:cs="Arial"/>
          <w:b/>
        </w:rPr>
        <w:t>Zpráva o ukončeném programu a jeho výsledcích</w:t>
      </w:r>
      <w:r>
        <w:rPr>
          <w:rFonts w:cs="Arial"/>
        </w:rPr>
        <w:t>, založená především na porovnání skutečnosti s p</w:t>
      </w:r>
      <w:r w:rsidRPr="0092453D">
        <w:rPr>
          <w:rFonts w:cs="Arial"/>
        </w:rPr>
        <w:t>ředpokládan</w:t>
      </w:r>
      <w:r>
        <w:rPr>
          <w:rFonts w:cs="Arial"/>
        </w:rPr>
        <w:t>ými</w:t>
      </w:r>
      <w:r w:rsidRPr="0092453D">
        <w:rPr>
          <w:rFonts w:cs="Arial"/>
        </w:rPr>
        <w:t xml:space="preserve"> </w:t>
      </w:r>
      <w:r w:rsidR="00177135">
        <w:rPr>
          <w:rFonts w:cs="Arial"/>
        </w:rPr>
        <w:t>výše</w:t>
      </w:r>
      <w:r>
        <w:rPr>
          <w:rFonts w:cs="Arial"/>
        </w:rPr>
        <w:t xml:space="preserve"> uvedenými </w:t>
      </w:r>
      <w:r w:rsidRPr="0092453D">
        <w:rPr>
          <w:rFonts w:cs="Arial"/>
        </w:rPr>
        <w:t>hodnot</w:t>
      </w:r>
      <w:r>
        <w:rPr>
          <w:rFonts w:cs="Arial"/>
        </w:rPr>
        <w:t>ami</w:t>
      </w:r>
      <w:r w:rsidRPr="0092453D">
        <w:rPr>
          <w:rFonts w:cs="Arial"/>
        </w:rPr>
        <w:t xml:space="preserve"> výstupů</w:t>
      </w:r>
      <w:r>
        <w:rPr>
          <w:rFonts w:cs="Arial"/>
        </w:rPr>
        <w:t>.</w:t>
      </w:r>
    </w:p>
    <w:p w14:paraId="0F4E877F" w14:textId="77777777" w:rsidR="002755F1" w:rsidRPr="00D84F3A" w:rsidRDefault="002755F1" w:rsidP="002755F1">
      <w:pPr>
        <w:keepNext/>
        <w:numPr>
          <w:ilvl w:val="1"/>
          <w:numId w:val="30"/>
        </w:numPr>
        <w:jc w:val="both"/>
        <w:rPr>
          <w:rFonts w:cs="Arial"/>
        </w:rPr>
      </w:pPr>
      <w:r>
        <w:rPr>
          <w:rFonts w:cs="Arial"/>
        </w:rPr>
        <w:t>Čtvrtý rok po uko</w:t>
      </w:r>
      <w:r w:rsidRPr="00D84F3A">
        <w:rPr>
          <w:rFonts w:cs="Arial"/>
        </w:rPr>
        <w:t xml:space="preserve">nčení </w:t>
      </w:r>
      <w:r>
        <w:rPr>
          <w:rFonts w:cs="Arial"/>
        </w:rPr>
        <w:t xml:space="preserve">Programu bude zpracováno hodnocení dopadů, tedy </w:t>
      </w:r>
      <w:r w:rsidRPr="00974C7A">
        <w:rPr>
          <w:rFonts w:cs="Arial"/>
          <w:b/>
        </w:rPr>
        <w:t>Zpráva o ekonomických a dalších přínosech podpořených projektů</w:t>
      </w:r>
      <w:r>
        <w:rPr>
          <w:rFonts w:cs="Arial"/>
        </w:rPr>
        <w:t xml:space="preserve">, a to především </w:t>
      </w:r>
      <w:r w:rsidRPr="006478AD">
        <w:rPr>
          <w:rFonts w:cs="Arial"/>
        </w:rPr>
        <w:t>na základě reportingu příjemců podpory o dosažených výsledcích a ekonomických přínosech z jejich realizace</w:t>
      </w:r>
      <w:r>
        <w:rPr>
          <w:rFonts w:cs="Arial"/>
        </w:rPr>
        <w:t>.</w:t>
      </w:r>
    </w:p>
    <w:p w14:paraId="52B0C2B7" w14:textId="775F85D2" w:rsidR="00D31CFD" w:rsidRDefault="00974C7A" w:rsidP="002755F1">
      <w:pPr>
        <w:jc w:val="both"/>
        <w:rPr>
          <w:rFonts w:cs="Arial"/>
        </w:rPr>
      </w:pPr>
      <w:r w:rsidRPr="00C22D77">
        <w:rPr>
          <w:rFonts w:cs="Arial"/>
        </w:rPr>
        <w:t xml:space="preserve">Kromě uvedené evaluace provedené poskytovatelem </w:t>
      </w:r>
      <w:r w:rsidR="008D2237">
        <w:rPr>
          <w:rFonts w:cs="Arial"/>
        </w:rPr>
        <w:t>a M</w:t>
      </w:r>
      <w:r w:rsidR="00535CA3">
        <w:rPr>
          <w:rFonts w:cs="Arial"/>
        </w:rPr>
        <w:t xml:space="preserve">PO </w:t>
      </w:r>
      <w:r w:rsidRPr="00C22D77">
        <w:rPr>
          <w:rFonts w:cs="Arial"/>
        </w:rPr>
        <w:t xml:space="preserve">bude zpracováno </w:t>
      </w:r>
      <w:r w:rsidRPr="00C22D77">
        <w:rPr>
          <w:rFonts w:cs="Arial"/>
          <w:b/>
        </w:rPr>
        <w:t>Vyhodnocení naplnění cílů a dopadů Programu</w:t>
      </w:r>
      <w:r w:rsidRPr="00C22D77">
        <w:rPr>
          <w:rFonts w:cs="Arial"/>
        </w:rPr>
        <w:t>, založené na kvalitativním hodnocení nezávislými experty. Na základě jejich dílčích hodnotících zpráv, které budou zaměřeny na dílčí aspekty hodnocení cílů Programu, bude vypracována souhrnná zpráva, která bude syntetizovat zjištění a závěry jednotlivých dílčích zpráv. Souhrnná zpráva a dílčí zprávy budou předloženy expertnímu panelu, který bude složen z externích expertů, kteří se</w:t>
      </w:r>
      <w:r w:rsidR="00535CA3">
        <w:rPr>
          <w:rFonts w:cs="Arial"/>
        </w:rPr>
        <w:t> </w:t>
      </w:r>
      <w:r w:rsidRPr="00C22D77">
        <w:rPr>
          <w:rFonts w:cs="Arial"/>
        </w:rPr>
        <w:t>nepodíleli na vypracování zpráv. Půjde o zástupce výzkumného i</w:t>
      </w:r>
      <w:r w:rsidR="008D2237">
        <w:rPr>
          <w:rFonts w:cs="Arial"/>
        </w:rPr>
        <w:t> </w:t>
      </w:r>
      <w:r w:rsidRPr="00C22D77">
        <w:rPr>
          <w:rFonts w:cs="Arial"/>
        </w:rPr>
        <w:t>podnikového sektoru případně o zahraniční experty. Panel provede zhodnocení výsledků a závěrů uvedených ve zprávách a rozhodne o splnění cílů Programu, přičemž zhodnotí i dopady a stanoví jejich významnost. Následně formuluje příslušná doporučení pro zefektivnění poskytování účelové podpory.</w:t>
      </w:r>
    </w:p>
    <w:p w14:paraId="622ACD6E" w14:textId="77777777" w:rsidR="00F31840" w:rsidRPr="00270289" w:rsidRDefault="00F31840">
      <w:pPr>
        <w:jc w:val="both"/>
        <w:rPr>
          <w:rFonts w:cs="Arial"/>
        </w:rPr>
      </w:pPr>
    </w:p>
    <w:sectPr w:rsidR="00F31840" w:rsidRPr="00270289" w:rsidSect="002116CD">
      <w:pgSz w:w="11906" w:h="16838"/>
      <w:pgMar w:top="1134" w:right="141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3DA42" w14:textId="77777777" w:rsidR="00CB6655" w:rsidRDefault="00CB6655" w:rsidP="00D94EB6">
      <w:pPr>
        <w:spacing w:after="0"/>
      </w:pPr>
      <w:r>
        <w:separator/>
      </w:r>
    </w:p>
  </w:endnote>
  <w:endnote w:type="continuationSeparator" w:id="0">
    <w:p w14:paraId="4344400E" w14:textId="77777777" w:rsidR="00CB6655" w:rsidRDefault="00CB6655" w:rsidP="00D94EB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902A2" w14:textId="1B45A0FC" w:rsidR="00CB6655" w:rsidRDefault="00CB6655">
    <w:pPr>
      <w:pStyle w:val="Zpat"/>
    </w:pPr>
    <w:r>
      <w:rPr>
        <w:i/>
      </w:rPr>
      <w:tab/>
    </w:r>
    <w:r>
      <w:rPr>
        <w:i/>
      </w:rPr>
      <w:tab/>
    </w:r>
    <w:r>
      <w:rPr>
        <w:i/>
      </w:rPr>
      <w:fldChar w:fldCharType="begin"/>
    </w:r>
    <w:r>
      <w:rPr>
        <w:i/>
      </w:rPr>
      <w:instrText xml:space="preserve"> PAGE   \* MERGEFORMAT </w:instrText>
    </w:r>
    <w:r>
      <w:rPr>
        <w:i/>
      </w:rPr>
      <w:fldChar w:fldCharType="separate"/>
    </w:r>
    <w:r w:rsidR="000F7238">
      <w:rPr>
        <w:i/>
        <w:noProof/>
      </w:rPr>
      <w:t>13</w:t>
    </w:r>
    <w:r>
      <w:rPr>
        <w:i/>
      </w:rPr>
      <w:fldChar w:fldCharType="end"/>
    </w:r>
    <w:r>
      <w:rPr>
        <w:i/>
      </w:rPr>
      <w:t>/</w:t>
    </w:r>
    <w:r>
      <w:rPr>
        <w:i/>
        <w:noProof/>
      </w:rPr>
      <w:fldChar w:fldCharType="begin"/>
    </w:r>
    <w:r>
      <w:rPr>
        <w:i/>
        <w:noProof/>
      </w:rPr>
      <w:instrText xml:space="preserve"> NUMPAGES   \* MERGEFORMAT </w:instrText>
    </w:r>
    <w:r>
      <w:rPr>
        <w:i/>
        <w:noProof/>
      </w:rPr>
      <w:fldChar w:fldCharType="separate"/>
    </w:r>
    <w:r w:rsidR="000F7238">
      <w:rPr>
        <w:i/>
        <w:noProof/>
      </w:rPr>
      <w:t>13</w:t>
    </w:r>
    <w:r>
      <w:rPr>
        <w:i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BF6D2" w14:textId="77777777" w:rsidR="00CB6655" w:rsidRDefault="00CB6655" w:rsidP="00D94EB6">
      <w:pPr>
        <w:spacing w:after="0"/>
      </w:pPr>
      <w:r>
        <w:separator/>
      </w:r>
    </w:p>
  </w:footnote>
  <w:footnote w:type="continuationSeparator" w:id="0">
    <w:p w14:paraId="5B7398A5" w14:textId="77777777" w:rsidR="00CB6655" w:rsidRDefault="00CB6655" w:rsidP="00D94EB6">
      <w:pPr>
        <w:spacing w:after="0"/>
      </w:pPr>
      <w:r>
        <w:continuationSeparator/>
      </w:r>
    </w:p>
  </w:footnote>
  <w:footnote w:id="1">
    <w:p w14:paraId="114D11B4" w14:textId="77777777" w:rsidR="00CB6655" w:rsidRPr="00733993" w:rsidRDefault="00CB6655" w:rsidP="00050D95">
      <w:pPr>
        <w:pStyle w:val="Textpoznpodarou"/>
        <w:jc w:val="both"/>
        <w:rPr>
          <w:rFonts w:asciiTheme="minorHAnsi" w:hAnsiTheme="minorHAnsi"/>
        </w:rPr>
      </w:pPr>
      <w:r w:rsidRPr="00733993">
        <w:rPr>
          <w:rStyle w:val="Znakapoznpodarou"/>
          <w:rFonts w:asciiTheme="minorHAnsi" w:hAnsiTheme="minorHAnsi"/>
        </w:rPr>
        <w:footnoteRef/>
      </w:r>
      <w:r w:rsidRPr="00733993">
        <w:rPr>
          <w:rFonts w:asciiTheme="minorHAnsi" w:hAnsiTheme="minorHAnsi"/>
        </w:rPr>
        <w:t xml:space="preserve"> </w:t>
      </w:r>
      <w:r w:rsidRPr="001D676F">
        <w:rPr>
          <w:rFonts w:asciiTheme="minorHAnsi" w:hAnsiTheme="minorHAnsi"/>
          <w:sz w:val="18"/>
          <w:szCs w:val="18"/>
        </w:rPr>
        <w:t xml:space="preserve">Kapacitami se rozumí jak lidé v podnikovém </w:t>
      </w:r>
      <w:proofErr w:type="spellStart"/>
      <w:r w:rsidRPr="001D676F">
        <w:rPr>
          <w:rFonts w:asciiTheme="minorHAnsi" w:hAnsiTheme="minorHAnsi"/>
          <w:sz w:val="18"/>
          <w:szCs w:val="18"/>
        </w:rPr>
        <w:t>VaV</w:t>
      </w:r>
      <w:proofErr w:type="spellEnd"/>
      <w:r w:rsidRPr="001D676F">
        <w:rPr>
          <w:rFonts w:asciiTheme="minorHAnsi" w:hAnsiTheme="minorHAnsi"/>
          <w:sz w:val="18"/>
          <w:szCs w:val="18"/>
        </w:rPr>
        <w:t xml:space="preserve"> a souvisejících procesech (výroba prototypů, produktový design, konstrukce apod.), tak infrastruktura pro realizaci podnikového </w:t>
      </w:r>
      <w:proofErr w:type="spellStart"/>
      <w:r w:rsidRPr="001D676F">
        <w:rPr>
          <w:rFonts w:asciiTheme="minorHAnsi" w:hAnsiTheme="minorHAnsi"/>
          <w:sz w:val="18"/>
          <w:szCs w:val="18"/>
        </w:rPr>
        <w:t>VaV</w:t>
      </w:r>
      <w:proofErr w:type="spellEnd"/>
      <w:r w:rsidRPr="001D676F">
        <w:rPr>
          <w:rFonts w:asciiTheme="minorHAnsi" w:hAnsiTheme="minorHAnsi"/>
          <w:sz w:val="18"/>
          <w:szCs w:val="18"/>
        </w:rPr>
        <w:t>.</w:t>
      </w:r>
    </w:p>
  </w:footnote>
  <w:footnote w:id="2">
    <w:p w14:paraId="54ACD7B1" w14:textId="77777777" w:rsidR="00CB6655" w:rsidRPr="001D676F" w:rsidRDefault="00CB6655" w:rsidP="00817FC8">
      <w:pPr>
        <w:pStyle w:val="Textpoznpodarou"/>
        <w:keepNext/>
        <w:jc w:val="both"/>
        <w:rPr>
          <w:rFonts w:ascii="Calibri" w:hAnsi="Calibri"/>
          <w:sz w:val="18"/>
          <w:szCs w:val="18"/>
        </w:rPr>
      </w:pPr>
      <w:r w:rsidRPr="001D676F">
        <w:rPr>
          <w:rStyle w:val="Znakapoznpodarou"/>
          <w:rFonts w:asciiTheme="minorHAnsi" w:hAnsiTheme="minorHAnsi"/>
        </w:rPr>
        <w:footnoteRef/>
      </w:r>
      <w:r w:rsidRPr="00C02EC3">
        <w:rPr>
          <w:sz w:val="16"/>
          <w:szCs w:val="16"/>
        </w:rPr>
        <w:t xml:space="preserve"> </w:t>
      </w:r>
      <w:r w:rsidRPr="001D676F">
        <w:rPr>
          <w:rFonts w:ascii="Calibri" w:hAnsi="Calibri"/>
          <w:sz w:val="18"/>
          <w:szCs w:val="18"/>
        </w:rPr>
        <w:t xml:space="preserve">Identifikované technologické znalostní domény vycházejí ze </w:t>
      </w:r>
      <w:r w:rsidRPr="001D676F">
        <w:rPr>
          <w:rFonts w:ascii="Calibri" w:hAnsi="Calibri" w:cs="Arial"/>
          <w:i/>
          <w:sz w:val="18"/>
          <w:szCs w:val="18"/>
        </w:rPr>
        <w:t>SDĚLENÍ KOMISE EVROPSKÉMU PARLAMENTU, RADĚ, EVROPSKÉMU HOSPODÁŘSKÉMU A SOCIÁLNÍMU VÝBORU A VÝBORU REGIONŮ, „Evropská strategie pro klíčové technologie – cesta k růstu a zaměstnanosti“</w:t>
      </w:r>
      <w:r w:rsidRPr="001D676F">
        <w:rPr>
          <w:rFonts w:ascii="Calibri" w:hAnsi="Calibri" w:cs="Arial"/>
          <w:sz w:val="18"/>
          <w:szCs w:val="18"/>
        </w:rPr>
        <w:t xml:space="preserve">, Brusel, COM (2012) 341final a z dokumentu </w:t>
      </w:r>
      <w:r w:rsidRPr="001D676F">
        <w:rPr>
          <w:rFonts w:ascii="Calibri" w:hAnsi="Calibri"/>
          <w:sz w:val="18"/>
          <w:szCs w:val="18"/>
        </w:rPr>
        <w:t xml:space="preserve">EUROPEAN COMMISSION: </w:t>
      </w:r>
      <w:r w:rsidRPr="001D676F">
        <w:rPr>
          <w:rFonts w:ascii="Calibri" w:hAnsi="Calibri"/>
          <w:i/>
          <w:sz w:val="18"/>
          <w:szCs w:val="18"/>
        </w:rPr>
        <w:t>Re-</w:t>
      </w:r>
      <w:proofErr w:type="spellStart"/>
      <w:r w:rsidRPr="001D676F">
        <w:rPr>
          <w:rFonts w:ascii="Calibri" w:hAnsi="Calibri"/>
          <w:i/>
          <w:sz w:val="18"/>
          <w:szCs w:val="18"/>
        </w:rPr>
        <w:t>finding</w:t>
      </w:r>
      <w:proofErr w:type="spellEnd"/>
      <w:r w:rsidRPr="001D676F">
        <w:rPr>
          <w:rFonts w:ascii="Calibri" w:hAnsi="Calibri"/>
          <w:i/>
          <w:sz w:val="18"/>
          <w:szCs w:val="18"/>
        </w:rPr>
        <w:t xml:space="preserve"> </w:t>
      </w:r>
      <w:proofErr w:type="spellStart"/>
      <w:r w:rsidRPr="001D676F">
        <w:rPr>
          <w:rFonts w:ascii="Calibri" w:hAnsi="Calibri"/>
          <w:i/>
          <w:sz w:val="18"/>
          <w:szCs w:val="18"/>
        </w:rPr>
        <w:t>Industry</w:t>
      </w:r>
      <w:proofErr w:type="spellEnd"/>
      <w:r w:rsidRPr="001D676F">
        <w:rPr>
          <w:rFonts w:ascii="Calibri" w:hAnsi="Calibri"/>
          <w:i/>
          <w:sz w:val="18"/>
          <w:szCs w:val="18"/>
        </w:rPr>
        <w:t xml:space="preserve"> – </w:t>
      </w:r>
      <w:proofErr w:type="spellStart"/>
      <w:r w:rsidRPr="001D676F">
        <w:rPr>
          <w:rFonts w:ascii="Calibri" w:hAnsi="Calibri"/>
          <w:i/>
          <w:sz w:val="18"/>
          <w:szCs w:val="18"/>
        </w:rPr>
        <w:t>Defining</w:t>
      </w:r>
      <w:proofErr w:type="spellEnd"/>
      <w:r w:rsidRPr="001D676F">
        <w:rPr>
          <w:rFonts w:ascii="Calibri" w:hAnsi="Calibri"/>
          <w:i/>
          <w:sz w:val="18"/>
          <w:szCs w:val="18"/>
        </w:rPr>
        <w:t xml:space="preserve"> Innovation</w:t>
      </w:r>
      <w:r w:rsidRPr="001D676F">
        <w:rPr>
          <w:rFonts w:ascii="Calibri" w:hAnsi="Calibri"/>
          <w:sz w:val="18"/>
          <w:szCs w:val="18"/>
        </w:rPr>
        <w:t xml:space="preserve">. </w:t>
      </w:r>
      <w:proofErr w:type="spellStart"/>
      <w:r w:rsidRPr="001D676F">
        <w:rPr>
          <w:rFonts w:ascii="Calibri" w:hAnsi="Calibri"/>
          <w:sz w:val="18"/>
          <w:szCs w:val="18"/>
        </w:rPr>
        <w:t>Publication</w:t>
      </w:r>
      <w:proofErr w:type="spellEnd"/>
      <w:r w:rsidRPr="001D676F">
        <w:rPr>
          <w:rFonts w:ascii="Calibri" w:hAnsi="Calibri"/>
          <w:sz w:val="18"/>
          <w:szCs w:val="18"/>
        </w:rPr>
        <w:t xml:space="preserve"> Office in </w:t>
      </w:r>
      <w:proofErr w:type="spellStart"/>
      <w:r w:rsidRPr="001D676F">
        <w:rPr>
          <w:rFonts w:ascii="Calibri" w:hAnsi="Calibri"/>
          <w:sz w:val="18"/>
          <w:szCs w:val="18"/>
        </w:rPr>
        <w:t>Luxembourg</w:t>
      </w:r>
      <w:proofErr w:type="spellEnd"/>
      <w:r w:rsidRPr="001D676F">
        <w:rPr>
          <w:rFonts w:ascii="Calibri" w:hAnsi="Calibri"/>
          <w:sz w:val="18"/>
          <w:szCs w:val="18"/>
        </w:rPr>
        <w:t xml:space="preserve">, 2018. Dostupný z www: </w:t>
      </w:r>
      <w:hyperlink r:id="rId1" w:history="1">
        <w:r w:rsidRPr="001D676F">
          <w:rPr>
            <w:rStyle w:val="Hypertextovodkaz"/>
            <w:rFonts w:ascii="Calibri" w:hAnsi="Calibri"/>
            <w:sz w:val="18"/>
            <w:szCs w:val="18"/>
          </w:rPr>
          <w:t>https://publications.europa.eu/en/publication-detail/-/publication/28e1c485-476a-11e8-be1d-01aa75ed71a1</w:t>
        </w:r>
      </w:hyperlink>
      <w:r w:rsidRPr="001D676F">
        <w:rPr>
          <w:rFonts w:ascii="Calibri" w:hAnsi="Calibri"/>
          <w:color w:val="1F497D"/>
          <w:sz w:val="18"/>
          <w:szCs w:val="18"/>
        </w:rPr>
        <w:t xml:space="preserve">.  </w:t>
      </w:r>
    </w:p>
  </w:footnote>
  <w:footnote w:id="3">
    <w:p w14:paraId="05DB8F13" w14:textId="77777777" w:rsidR="00CB6655" w:rsidRPr="001D676F" w:rsidRDefault="00CB6655" w:rsidP="00427C3A">
      <w:pPr>
        <w:pStyle w:val="Textpoznpodarou"/>
        <w:rPr>
          <w:rFonts w:ascii="Calibri" w:hAnsi="Calibri" w:cs="Arial"/>
          <w:sz w:val="18"/>
          <w:szCs w:val="18"/>
        </w:rPr>
      </w:pPr>
      <w:r w:rsidRPr="001D676F">
        <w:rPr>
          <w:rStyle w:val="Znakapoznpodarou"/>
          <w:rFonts w:ascii="Calibri" w:hAnsi="Calibri" w:cs="Arial"/>
        </w:rPr>
        <w:footnoteRef/>
      </w:r>
      <w:r w:rsidRPr="001D676F">
        <w:rPr>
          <w:rFonts w:ascii="Calibri" w:hAnsi="Calibri" w:cs="Arial"/>
        </w:rPr>
        <w:t xml:space="preserve"> </w:t>
      </w:r>
      <w:r w:rsidRPr="001D676F">
        <w:rPr>
          <w:rFonts w:ascii="Calibri" w:hAnsi="Calibri" w:cs="Arial"/>
          <w:sz w:val="18"/>
          <w:szCs w:val="18"/>
        </w:rPr>
        <w:t>Usnesení vlády o Národních prioritách orientovaného výzkumu, experimentálního vývoje a inovací ze dne 19. 7. 2012 č. 552.</w:t>
      </w:r>
    </w:p>
  </w:footnote>
  <w:footnote w:id="4">
    <w:p w14:paraId="530C8359" w14:textId="77777777" w:rsidR="00CB6655" w:rsidRPr="001D676F" w:rsidRDefault="00CB6655">
      <w:pPr>
        <w:pStyle w:val="Textpoznpodarou"/>
        <w:rPr>
          <w:rFonts w:asciiTheme="minorHAnsi" w:hAnsiTheme="minorHAnsi"/>
          <w:sz w:val="18"/>
          <w:szCs w:val="18"/>
        </w:rPr>
      </w:pPr>
      <w:r w:rsidRPr="001D676F">
        <w:rPr>
          <w:rStyle w:val="Znakapoznpodarou"/>
          <w:rFonts w:asciiTheme="minorHAnsi" w:hAnsiTheme="minorHAnsi"/>
        </w:rPr>
        <w:footnoteRef/>
      </w:r>
      <w:r w:rsidRPr="001D676F">
        <w:rPr>
          <w:rFonts w:asciiTheme="minorHAnsi" w:hAnsiTheme="minorHAnsi"/>
        </w:rPr>
        <w:t xml:space="preserve"> </w:t>
      </w:r>
      <w:r w:rsidRPr="001D676F">
        <w:rPr>
          <w:rFonts w:asciiTheme="minorHAnsi" w:hAnsiTheme="minorHAnsi"/>
          <w:sz w:val="18"/>
          <w:szCs w:val="18"/>
        </w:rPr>
        <w:t>Posouzení, zda subjekt naplňuje definiční znaky, bude poskytovatel provádět u každého subjektu individuálně při hodnocení návrhu projektu přihlášeného do veřejné soutěže.</w:t>
      </w:r>
    </w:p>
  </w:footnote>
  <w:footnote w:id="5">
    <w:p w14:paraId="47B8C753" w14:textId="29D5220C" w:rsidR="00CB6655" w:rsidRDefault="00CB6655" w:rsidP="007E50C0">
      <w:pPr>
        <w:pStyle w:val="Textpoznpodarou"/>
        <w:jc w:val="both"/>
      </w:pPr>
      <w:r w:rsidRPr="001D676F">
        <w:rPr>
          <w:rStyle w:val="Znakapoznpodarou"/>
          <w:rFonts w:asciiTheme="minorHAnsi" w:hAnsiTheme="minorHAnsi"/>
        </w:rPr>
        <w:footnoteRef/>
      </w:r>
      <w:r w:rsidRPr="001D676F">
        <w:rPr>
          <w:rFonts w:asciiTheme="minorHAnsi" w:hAnsiTheme="minorHAnsi"/>
        </w:rPr>
        <w:t xml:space="preserve"> </w:t>
      </w:r>
      <w:r w:rsidRPr="001D676F">
        <w:rPr>
          <w:rFonts w:asciiTheme="minorHAnsi" w:hAnsiTheme="minorHAnsi"/>
          <w:sz w:val="18"/>
          <w:szCs w:val="18"/>
        </w:rPr>
        <w:t>Výzkumná organizace může být do řešení projektu zapojena buď jako další účastník projektu (pak musí mít spolupráce formu kolaborativního výzkumu a splňovat příslušné podmínky dané Rámcem) nebo jako dodavatel výzkumných služeb (viz také kap. 10 a vymezení způsobilých nákladů projektu).</w:t>
      </w:r>
    </w:p>
  </w:footnote>
  <w:footnote w:id="6">
    <w:p w14:paraId="2217D70F" w14:textId="77777777" w:rsidR="00CB6655" w:rsidRPr="001D676F" w:rsidRDefault="00CB6655" w:rsidP="00DB50F1">
      <w:pPr>
        <w:pStyle w:val="Textpoznpodarou"/>
        <w:spacing w:after="0"/>
        <w:jc w:val="both"/>
        <w:rPr>
          <w:rFonts w:ascii="Calibri" w:hAnsi="Calibri"/>
          <w:sz w:val="18"/>
          <w:szCs w:val="18"/>
        </w:rPr>
      </w:pPr>
      <w:r w:rsidRPr="001D676F">
        <w:rPr>
          <w:rStyle w:val="Znakapoznpodarou"/>
          <w:rFonts w:ascii="Calibri" w:hAnsi="Calibri"/>
        </w:rPr>
        <w:footnoteRef/>
      </w:r>
      <w:r w:rsidRPr="001D676F">
        <w:rPr>
          <w:rFonts w:ascii="Calibri" w:hAnsi="Calibri"/>
        </w:rPr>
        <w:t xml:space="preserve"> </w:t>
      </w:r>
      <w:r w:rsidRPr="001D676F">
        <w:rPr>
          <w:rFonts w:ascii="Calibri" w:hAnsi="Calibri"/>
          <w:sz w:val="18"/>
          <w:szCs w:val="18"/>
        </w:rPr>
        <w:t xml:space="preserve">Touto podporou se rozumí dotace poskytnutá dle zákona č. 218/2000 Sb. o rozpočtových pravidlech, nebo uplatnění snížení základu daně z příjmů dle §34a </w:t>
      </w:r>
      <w:proofErr w:type="spellStart"/>
      <w:r w:rsidRPr="001D676F">
        <w:rPr>
          <w:rFonts w:ascii="Calibri" w:hAnsi="Calibri"/>
          <w:sz w:val="18"/>
          <w:szCs w:val="18"/>
        </w:rPr>
        <w:t>an</w:t>
      </w:r>
      <w:proofErr w:type="spellEnd"/>
      <w:r w:rsidRPr="001D676F">
        <w:rPr>
          <w:rFonts w:ascii="Calibri" w:hAnsi="Calibri"/>
          <w:sz w:val="18"/>
          <w:szCs w:val="18"/>
        </w:rPr>
        <w:t>. zákona č. 586/1992 Sb., o daních z příjmů. Přesné vymezení bude uvedeno v zadávací dokumentaci veřejné soutěže.</w:t>
      </w:r>
    </w:p>
  </w:footnote>
  <w:footnote w:id="7">
    <w:p w14:paraId="07A2193E" w14:textId="77777777" w:rsidR="00CB6655" w:rsidRPr="00733993" w:rsidRDefault="00CB6655">
      <w:pPr>
        <w:pStyle w:val="Textpoznpodarou"/>
        <w:rPr>
          <w:rFonts w:ascii="Calibri" w:hAnsi="Calibri"/>
          <w:sz w:val="16"/>
        </w:rPr>
      </w:pPr>
      <w:r w:rsidRPr="00CB6655">
        <w:rPr>
          <w:rStyle w:val="Znakapoznpodarou"/>
          <w:rFonts w:ascii="Calibri" w:hAnsi="Calibri"/>
        </w:rPr>
        <w:footnoteRef/>
      </w:r>
      <w:r w:rsidRPr="00CB6655">
        <w:rPr>
          <w:rFonts w:ascii="Calibri" w:hAnsi="Calibri"/>
        </w:rPr>
        <w:t xml:space="preserve"> </w:t>
      </w:r>
      <w:r w:rsidRPr="00733993">
        <w:rPr>
          <w:rFonts w:ascii="Calibri" w:hAnsi="Calibri"/>
          <w:sz w:val="16"/>
        </w:rPr>
        <w:t>BERD = podnikové výdaje na výzkum a vývoj; HPH = hrubá přidaná hodnota</w:t>
      </w:r>
    </w:p>
  </w:footnote>
  <w:footnote w:id="8">
    <w:p w14:paraId="70AF1B3D" w14:textId="77777777" w:rsidR="00CB6655" w:rsidRPr="001D676F" w:rsidRDefault="00CB6655">
      <w:pPr>
        <w:pStyle w:val="Textpoznpodarou"/>
        <w:rPr>
          <w:rFonts w:ascii="Calibri" w:hAnsi="Calibri"/>
          <w:sz w:val="18"/>
          <w:szCs w:val="18"/>
        </w:rPr>
      </w:pPr>
      <w:r w:rsidRPr="001D676F">
        <w:rPr>
          <w:rStyle w:val="Znakapoznpodarou"/>
          <w:rFonts w:ascii="Calibri" w:hAnsi="Calibri"/>
        </w:rPr>
        <w:footnoteRef/>
      </w:r>
      <w:r w:rsidRPr="001D676F">
        <w:rPr>
          <w:rFonts w:ascii="Calibri" w:hAnsi="Calibri"/>
        </w:rPr>
        <w:t xml:space="preserve"> </w:t>
      </w:r>
      <w:r w:rsidRPr="001D676F">
        <w:rPr>
          <w:rFonts w:ascii="Calibri" w:hAnsi="Calibri"/>
          <w:sz w:val="18"/>
          <w:szCs w:val="18"/>
        </w:rPr>
        <w:t xml:space="preserve">Z veřejných tuzemských zdrojů bylo do </w:t>
      </w:r>
      <w:proofErr w:type="spellStart"/>
      <w:r w:rsidRPr="001D676F">
        <w:rPr>
          <w:rFonts w:ascii="Calibri" w:hAnsi="Calibri"/>
          <w:sz w:val="18"/>
          <w:szCs w:val="18"/>
        </w:rPr>
        <w:t>VaV</w:t>
      </w:r>
      <w:proofErr w:type="spellEnd"/>
      <w:r w:rsidRPr="001D676F">
        <w:rPr>
          <w:rFonts w:ascii="Calibri" w:hAnsi="Calibri"/>
          <w:sz w:val="18"/>
          <w:szCs w:val="18"/>
        </w:rPr>
        <w:t xml:space="preserve"> prováděného v soukromých podnicích v roce 2016 alokováno 2,5 mld. Kč, zatímco v letech 2011 a 2012 to bylo přes 4,2 mld. Kč.</w:t>
      </w:r>
    </w:p>
  </w:footnote>
  <w:footnote w:id="9">
    <w:p w14:paraId="0C2DBA47" w14:textId="1BE05940" w:rsidR="00CB6655" w:rsidRPr="00CB6655" w:rsidRDefault="00CB6655" w:rsidP="009577A1">
      <w:pPr>
        <w:pStyle w:val="Textpoznpodarou"/>
        <w:rPr>
          <w:rFonts w:asciiTheme="minorHAnsi" w:hAnsiTheme="minorHAnsi"/>
        </w:rPr>
      </w:pPr>
      <w:r w:rsidRPr="00CB6655">
        <w:rPr>
          <w:rStyle w:val="Znakapoznpodarou"/>
          <w:rFonts w:asciiTheme="minorHAnsi" w:hAnsiTheme="minorHAnsi"/>
        </w:rPr>
        <w:footnoteRef/>
      </w:r>
      <w:r w:rsidRPr="00CB6655">
        <w:rPr>
          <w:rFonts w:asciiTheme="minorHAnsi" w:hAnsiTheme="minorHAnsi"/>
        </w:rPr>
        <w:t xml:space="preserve"> </w:t>
      </w:r>
      <w:r w:rsidRPr="001D676F">
        <w:rPr>
          <w:rFonts w:asciiTheme="minorHAnsi" w:hAnsiTheme="minorHAnsi"/>
          <w:sz w:val="18"/>
          <w:szCs w:val="18"/>
        </w:rPr>
        <w:t>viz aktuálně platné usnesení vlády ze dne 8. února 2017 č. 107 o Metodice hodnocení výzkumných organizací a hodnocení programů účelové podpory výzkumu, vývoje a inovací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3F83" w14:textId="77777777" w:rsidR="00CB6655" w:rsidRPr="000638A2" w:rsidRDefault="00CB6655" w:rsidP="00772B14">
    <w:pPr>
      <w:pStyle w:val="Zhlav"/>
      <w:jc w:val="right"/>
      <w:rPr>
        <w:rFonts w:ascii="Arial" w:hAnsi="Arial" w:cs="Arial"/>
        <w:b/>
        <w:sz w:val="24"/>
        <w:szCs w:val="24"/>
      </w:rPr>
    </w:pPr>
    <w:r w:rsidRPr="000638A2">
      <w:rPr>
        <w:rFonts w:ascii="Arial" w:hAnsi="Arial" w:cs="Arial"/>
        <w:b/>
        <w:sz w:val="24"/>
        <w:szCs w:val="24"/>
      </w:rPr>
      <w:t>III.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1FE176E"/>
    <w:multiLevelType w:val="hybridMultilevel"/>
    <w:tmpl w:val="2828E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3" w15:restartNumberingAfterBreak="0">
    <w:nsid w:val="04D643EE"/>
    <w:multiLevelType w:val="multilevel"/>
    <w:tmpl w:val="E8A48D7C"/>
    <w:numStyleLink w:val="VariantaA-sla"/>
  </w:abstractNum>
  <w:abstractNum w:abstractNumId="4" w15:restartNumberingAfterBreak="0">
    <w:nsid w:val="130316F8"/>
    <w:multiLevelType w:val="multilevel"/>
    <w:tmpl w:val="3320A8B2"/>
    <w:numStyleLink w:val="VariantaB-odrky"/>
  </w:abstractNum>
  <w:abstractNum w:abstractNumId="5" w15:restartNumberingAfterBreak="0">
    <w:nsid w:val="14CF0EB4"/>
    <w:multiLevelType w:val="hybridMultilevel"/>
    <w:tmpl w:val="A2D8E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7" w15:restartNumberingAfterBreak="0">
    <w:nsid w:val="1785772B"/>
    <w:multiLevelType w:val="hybridMultilevel"/>
    <w:tmpl w:val="1CFA22AA"/>
    <w:lvl w:ilvl="0" w:tplc="FB906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72DA"/>
    <w:multiLevelType w:val="multilevel"/>
    <w:tmpl w:val="E8A48D7C"/>
    <w:numStyleLink w:val="VariantaA-sla"/>
  </w:abstractNum>
  <w:abstractNum w:abstractNumId="9" w15:restartNumberingAfterBreak="0">
    <w:nsid w:val="1CD96066"/>
    <w:multiLevelType w:val="hybridMultilevel"/>
    <w:tmpl w:val="E96210EA"/>
    <w:lvl w:ilvl="0" w:tplc="262CE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85C50"/>
    <w:multiLevelType w:val="hybridMultilevel"/>
    <w:tmpl w:val="5D2E0780"/>
    <w:lvl w:ilvl="0" w:tplc="262CE1C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24713463"/>
    <w:multiLevelType w:val="hybridMultilevel"/>
    <w:tmpl w:val="F8BA86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03D9E"/>
    <w:multiLevelType w:val="hybridMultilevel"/>
    <w:tmpl w:val="C6DA4342"/>
    <w:lvl w:ilvl="0" w:tplc="262CE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9A5EA2"/>
    <w:multiLevelType w:val="multilevel"/>
    <w:tmpl w:val="E8BAE50A"/>
    <w:numStyleLink w:val="VariantaA-odrky"/>
  </w:abstractNum>
  <w:abstractNum w:abstractNumId="14" w15:restartNumberingAfterBreak="0">
    <w:nsid w:val="2C3C4591"/>
    <w:multiLevelType w:val="hybridMultilevel"/>
    <w:tmpl w:val="11845BD4"/>
    <w:lvl w:ilvl="0" w:tplc="2C38B97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E641F"/>
    <w:multiLevelType w:val="hybridMultilevel"/>
    <w:tmpl w:val="B0262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4066D"/>
    <w:multiLevelType w:val="hybridMultilevel"/>
    <w:tmpl w:val="55D65F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926584"/>
    <w:multiLevelType w:val="hybridMultilevel"/>
    <w:tmpl w:val="7DB03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8B2B9F"/>
    <w:multiLevelType w:val="hybridMultilevel"/>
    <w:tmpl w:val="0DFE16E6"/>
    <w:lvl w:ilvl="0" w:tplc="D450BB98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0B7025"/>
    <w:multiLevelType w:val="hybridMultilevel"/>
    <w:tmpl w:val="0C1280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4231B"/>
    <w:multiLevelType w:val="hybridMultilevel"/>
    <w:tmpl w:val="29C250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40148A"/>
    <w:multiLevelType w:val="hybridMultilevel"/>
    <w:tmpl w:val="2D58E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995A1F"/>
    <w:multiLevelType w:val="hybridMultilevel"/>
    <w:tmpl w:val="5BB6C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647583"/>
    <w:multiLevelType w:val="hybridMultilevel"/>
    <w:tmpl w:val="9FAABCB8"/>
    <w:lvl w:ilvl="0" w:tplc="6F6ACCE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8967F6"/>
    <w:multiLevelType w:val="hybridMultilevel"/>
    <w:tmpl w:val="F27C093C"/>
    <w:lvl w:ilvl="0" w:tplc="A648BD4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/>
        <w:sz w:val="10"/>
      </w:rPr>
    </w:lvl>
  </w:abstractNum>
  <w:abstractNum w:abstractNumId="27" w15:restartNumberingAfterBreak="0">
    <w:nsid w:val="58EF1E7C"/>
    <w:multiLevelType w:val="hybridMultilevel"/>
    <w:tmpl w:val="83BAF4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F35F43"/>
    <w:multiLevelType w:val="multilevel"/>
    <w:tmpl w:val="0D8ABE32"/>
    <w:numStyleLink w:val="VariantaB-sla"/>
  </w:abstractNum>
  <w:abstractNum w:abstractNumId="29" w15:restartNumberingAfterBreak="0">
    <w:nsid w:val="62F40872"/>
    <w:multiLevelType w:val="hybridMultilevel"/>
    <w:tmpl w:val="6EE48B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311E0E"/>
    <w:multiLevelType w:val="hybridMultilevel"/>
    <w:tmpl w:val="33E64BE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6"/>
  </w:num>
  <w:num w:numId="3">
    <w:abstractNumId w:val="24"/>
  </w:num>
  <w:num w:numId="4">
    <w:abstractNumId w:val="2"/>
  </w:num>
  <w:num w:numId="5">
    <w:abstractNumId w:val="28"/>
  </w:num>
  <w:num w:numId="6">
    <w:abstractNumId w:val="13"/>
  </w:num>
  <w:num w:numId="7">
    <w:abstractNumId w:val="8"/>
  </w:num>
  <w:num w:numId="8">
    <w:abstractNumId w:val="4"/>
  </w:num>
  <w:num w:numId="9">
    <w:abstractNumId w:val="25"/>
  </w:num>
  <w:num w:numId="10">
    <w:abstractNumId w:val="15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19"/>
  </w:num>
  <w:num w:numId="14">
    <w:abstractNumId w:val="21"/>
  </w:num>
  <w:num w:numId="15">
    <w:abstractNumId w:val="7"/>
  </w:num>
  <w:num w:numId="16">
    <w:abstractNumId w:val="5"/>
  </w:num>
  <w:num w:numId="17">
    <w:abstractNumId w:val="1"/>
  </w:num>
  <w:num w:numId="18">
    <w:abstractNumId w:val="12"/>
  </w:num>
  <w:num w:numId="19">
    <w:abstractNumId w:val="20"/>
  </w:num>
  <w:num w:numId="20">
    <w:abstractNumId w:val="9"/>
  </w:num>
  <w:num w:numId="21">
    <w:abstractNumId w:val="10"/>
  </w:num>
  <w:num w:numId="22">
    <w:abstractNumId w:val="23"/>
  </w:num>
  <w:num w:numId="23">
    <w:abstractNumId w:val="11"/>
  </w:num>
  <w:num w:numId="24">
    <w:abstractNumId w:val="29"/>
  </w:num>
  <w:num w:numId="25">
    <w:abstractNumId w:val="14"/>
  </w:num>
  <w:num w:numId="26">
    <w:abstractNumId w:val="17"/>
  </w:num>
  <w:num w:numId="27">
    <w:abstractNumId w:val="27"/>
  </w:num>
  <w:num w:numId="28">
    <w:abstractNumId w:val="16"/>
  </w:num>
  <w:num w:numId="29">
    <w:abstractNumId w:val="30"/>
  </w:num>
  <w:num w:numId="30">
    <w:abstractNumId w:val="22"/>
  </w:num>
  <w:num w:numId="31">
    <w:abstractNumId w:val="0"/>
  </w:num>
  <w:num w:numId="32">
    <w:abstractNumId w:val="3"/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ulík Jan">
    <w15:presenceInfo w15:providerId="AD" w15:userId="S::kulik@mpo.cz::0d74ae0d-7777-42c9-8f6f-bd14b6128fbe"/>
  </w15:person>
  <w15:person w15:author="Švolba Martin">
    <w15:presenceInfo w15:providerId="AD" w15:userId="S::svolba@mpo.cz::ab23e02d-d1ff-4b63-ba94-e8fc9dc766a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4"/>
    <w:rsid w:val="00010114"/>
    <w:rsid w:val="00015306"/>
    <w:rsid w:val="00017046"/>
    <w:rsid w:val="0002227A"/>
    <w:rsid w:val="0002674B"/>
    <w:rsid w:val="0004162E"/>
    <w:rsid w:val="0004418C"/>
    <w:rsid w:val="000468B3"/>
    <w:rsid w:val="0004786B"/>
    <w:rsid w:val="00047E21"/>
    <w:rsid w:val="00050D95"/>
    <w:rsid w:val="00056379"/>
    <w:rsid w:val="0005692E"/>
    <w:rsid w:val="00063405"/>
    <w:rsid w:val="000638A2"/>
    <w:rsid w:val="00065142"/>
    <w:rsid w:val="00067DD4"/>
    <w:rsid w:val="000809B9"/>
    <w:rsid w:val="00082FC0"/>
    <w:rsid w:val="000841FD"/>
    <w:rsid w:val="00086D85"/>
    <w:rsid w:val="00090A43"/>
    <w:rsid w:val="00090B40"/>
    <w:rsid w:val="00094956"/>
    <w:rsid w:val="00095541"/>
    <w:rsid w:val="00095A0A"/>
    <w:rsid w:val="000B1B3D"/>
    <w:rsid w:val="000B330E"/>
    <w:rsid w:val="000B6E26"/>
    <w:rsid w:val="000B71C6"/>
    <w:rsid w:val="000C3D6B"/>
    <w:rsid w:val="000C4CAF"/>
    <w:rsid w:val="000D6768"/>
    <w:rsid w:val="000D75F3"/>
    <w:rsid w:val="000E42C5"/>
    <w:rsid w:val="000E5DDA"/>
    <w:rsid w:val="000F23C2"/>
    <w:rsid w:val="000F5940"/>
    <w:rsid w:val="000F7238"/>
    <w:rsid w:val="000F7CF2"/>
    <w:rsid w:val="00107644"/>
    <w:rsid w:val="00111FAF"/>
    <w:rsid w:val="0011372F"/>
    <w:rsid w:val="00117C99"/>
    <w:rsid w:val="00121485"/>
    <w:rsid w:val="00122473"/>
    <w:rsid w:val="00125A60"/>
    <w:rsid w:val="00127A87"/>
    <w:rsid w:val="00132A9B"/>
    <w:rsid w:val="00134361"/>
    <w:rsid w:val="00142DB2"/>
    <w:rsid w:val="00142E14"/>
    <w:rsid w:val="0014391A"/>
    <w:rsid w:val="001442AE"/>
    <w:rsid w:val="00151ACA"/>
    <w:rsid w:val="001567DF"/>
    <w:rsid w:val="00161CDB"/>
    <w:rsid w:val="00162C40"/>
    <w:rsid w:val="00172861"/>
    <w:rsid w:val="0017547F"/>
    <w:rsid w:val="00177135"/>
    <w:rsid w:val="001773D5"/>
    <w:rsid w:val="0018051B"/>
    <w:rsid w:val="00181A49"/>
    <w:rsid w:val="00182054"/>
    <w:rsid w:val="00185FC4"/>
    <w:rsid w:val="00187932"/>
    <w:rsid w:val="00196316"/>
    <w:rsid w:val="00197639"/>
    <w:rsid w:val="001A13EA"/>
    <w:rsid w:val="001A2D5A"/>
    <w:rsid w:val="001A7A98"/>
    <w:rsid w:val="001B1E4A"/>
    <w:rsid w:val="001B3425"/>
    <w:rsid w:val="001C3445"/>
    <w:rsid w:val="001C6A9F"/>
    <w:rsid w:val="001D27C0"/>
    <w:rsid w:val="001D4533"/>
    <w:rsid w:val="001D5E5E"/>
    <w:rsid w:val="001D676F"/>
    <w:rsid w:val="001E0262"/>
    <w:rsid w:val="001E66E7"/>
    <w:rsid w:val="001E74C3"/>
    <w:rsid w:val="001F396D"/>
    <w:rsid w:val="001F3B54"/>
    <w:rsid w:val="001F6937"/>
    <w:rsid w:val="001F7A7F"/>
    <w:rsid w:val="002010DB"/>
    <w:rsid w:val="00210FA1"/>
    <w:rsid w:val="002113DF"/>
    <w:rsid w:val="002116CD"/>
    <w:rsid w:val="00211939"/>
    <w:rsid w:val="00212D01"/>
    <w:rsid w:val="002133A5"/>
    <w:rsid w:val="00220DE3"/>
    <w:rsid w:val="002336D4"/>
    <w:rsid w:val="00235924"/>
    <w:rsid w:val="00237A88"/>
    <w:rsid w:val="00243D09"/>
    <w:rsid w:val="00246413"/>
    <w:rsid w:val="0025290D"/>
    <w:rsid w:val="00253018"/>
    <w:rsid w:val="002570CA"/>
    <w:rsid w:val="002602A8"/>
    <w:rsid w:val="00260372"/>
    <w:rsid w:val="002608A0"/>
    <w:rsid w:val="00262DAF"/>
    <w:rsid w:val="00263319"/>
    <w:rsid w:val="00264B3F"/>
    <w:rsid w:val="00265AFE"/>
    <w:rsid w:val="00266221"/>
    <w:rsid w:val="00270289"/>
    <w:rsid w:val="00274977"/>
    <w:rsid w:val="002755F1"/>
    <w:rsid w:val="00275A38"/>
    <w:rsid w:val="00280C09"/>
    <w:rsid w:val="00285955"/>
    <w:rsid w:val="00285AED"/>
    <w:rsid w:val="00296788"/>
    <w:rsid w:val="002B3ADD"/>
    <w:rsid w:val="002B3F6E"/>
    <w:rsid w:val="002B71FF"/>
    <w:rsid w:val="002C1DF1"/>
    <w:rsid w:val="002C766B"/>
    <w:rsid w:val="002D0726"/>
    <w:rsid w:val="002D34FC"/>
    <w:rsid w:val="002D3C90"/>
    <w:rsid w:val="002E2442"/>
    <w:rsid w:val="002E3307"/>
    <w:rsid w:val="002E75AC"/>
    <w:rsid w:val="002E769E"/>
    <w:rsid w:val="002F0E8C"/>
    <w:rsid w:val="002F5604"/>
    <w:rsid w:val="002F6D67"/>
    <w:rsid w:val="00301F6C"/>
    <w:rsid w:val="00302646"/>
    <w:rsid w:val="00310FA0"/>
    <w:rsid w:val="00317FF7"/>
    <w:rsid w:val="00320481"/>
    <w:rsid w:val="00323A0E"/>
    <w:rsid w:val="0032452A"/>
    <w:rsid w:val="003250CB"/>
    <w:rsid w:val="00326BEC"/>
    <w:rsid w:val="00331869"/>
    <w:rsid w:val="00331E74"/>
    <w:rsid w:val="00334B96"/>
    <w:rsid w:val="00345B17"/>
    <w:rsid w:val="00347693"/>
    <w:rsid w:val="00354D0C"/>
    <w:rsid w:val="00361499"/>
    <w:rsid w:val="00363201"/>
    <w:rsid w:val="00365323"/>
    <w:rsid w:val="003710BC"/>
    <w:rsid w:val="00372247"/>
    <w:rsid w:val="003739A7"/>
    <w:rsid w:val="00376B4D"/>
    <w:rsid w:val="0038369D"/>
    <w:rsid w:val="0039063C"/>
    <w:rsid w:val="003942E5"/>
    <w:rsid w:val="003A46A8"/>
    <w:rsid w:val="003A51AA"/>
    <w:rsid w:val="003A5872"/>
    <w:rsid w:val="003B0436"/>
    <w:rsid w:val="003B2B6D"/>
    <w:rsid w:val="003B565A"/>
    <w:rsid w:val="003C3134"/>
    <w:rsid w:val="003C3B12"/>
    <w:rsid w:val="003C5FC8"/>
    <w:rsid w:val="003C719E"/>
    <w:rsid w:val="003D00A1"/>
    <w:rsid w:val="003D2E10"/>
    <w:rsid w:val="003E1345"/>
    <w:rsid w:val="003E7907"/>
    <w:rsid w:val="003F4B37"/>
    <w:rsid w:val="003F579F"/>
    <w:rsid w:val="003F6A0D"/>
    <w:rsid w:val="004012EE"/>
    <w:rsid w:val="00401E9D"/>
    <w:rsid w:val="00410579"/>
    <w:rsid w:val="004115A4"/>
    <w:rsid w:val="00412280"/>
    <w:rsid w:val="00414046"/>
    <w:rsid w:val="0041427F"/>
    <w:rsid w:val="004156FD"/>
    <w:rsid w:val="00422BA2"/>
    <w:rsid w:val="004233C9"/>
    <w:rsid w:val="00427C3A"/>
    <w:rsid w:val="0043380C"/>
    <w:rsid w:val="0043466C"/>
    <w:rsid w:val="00445099"/>
    <w:rsid w:val="004509E5"/>
    <w:rsid w:val="0045506E"/>
    <w:rsid w:val="00465FE5"/>
    <w:rsid w:val="004771AC"/>
    <w:rsid w:val="00481AAC"/>
    <w:rsid w:val="00482826"/>
    <w:rsid w:val="00486FB9"/>
    <w:rsid w:val="00487A5C"/>
    <w:rsid w:val="004A0080"/>
    <w:rsid w:val="004A5D85"/>
    <w:rsid w:val="004B4EEC"/>
    <w:rsid w:val="004B6261"/>
    <w:rsid w:val="004B6BE2"/>
    <w:rsid w:val="004C212A"/>
    <w:rsid w:val="004C7C01"/>
    <w:rsid w:val="004D11C6"/>
    <w:rsid w:val="004D3FC0"/>
    <w:rsid w:val="004D6E51"/>
    <w:rsid w:val="004F6374"/>
    <w:rsid w:val="00500232"/>
    <w:rsid w:val="00503AAD"/>
    <w:rsid w:val="00504668"/>
    <w:rsid w:val="00504FA5"/>
    <w:rsid w:val="0051462C"/>
    <w:rsid w:val="00517641"/>
    <w:rsid w:val="00521443"/>
    <w:rsid w:val="005269D7"/>
    <w:rsid w:val="00530D6F"/>
    <w:rsid w:val="005318BB"/>
    <w:rsid w:val="0053316D"/>
    <w:rsid w:val="00533E5B"/>
    <w:rsid w:val="00535CA3"/>
    <w:rsid w:val="0053692F"/>
    <w:rsid w:val="00540190"/>
    <w:rsid w:val="0054346D"/>
    <w:rsid w:val="005455E1"/>
    <w:rsid w:val="005477CE"/>
    <w:rsid w:val="005502BD"/>
    <w:rsid w:val="00552525"/>
    <w:rsid w:val="0055359F"/>
    <w:rsid w:val="00556787"/>
    <w:rsid w:val="005572BB"/>
    <w:rsid w:val="00563109"/>
    <w:rsid w:val="00563527"/>
    <w:rsid w:val="00564B81"/>
    <w:rsid w:val="0057231D"/>
    <w:rsid w:val="00574860"/>
    <w:rsid w:val="00583F7D"/>
    <w:rsid w:val="00587EB3"/>
    <w:rsid w:val="005C23D4"/>
    <w:rsid w:val="005C2560"/>
    <w:rsid w:val="005C2921"/>
    <w:rsid w:val="005C5C03"/>
    <w:rsid w:val="005D1376"/>
    <w:rsid w:val="005D1641"/>
    <w:rsid w:val="005D7A0B"/>
    <w:rsid w:val="005D7E08"/>
    <w:rsid w:val="005E326F"/>
    <w:rsid w:val="005E460F"/>
    <w:rsid w:val="005E5AE9"/>
    <w:rsid w:val="005E6531"/>
    <w:rsid w:val="005E799A"/>
    <w:rsid w:val="005F10CE"/>
    <w:rsid w:val="005F7585"/>
    <w:rsid w:val="00605759"/>
    <w:rsid w:val="00615A3F"/>
    <w:rsid w:val="00627180"/>
    <w:rsid w:val="006416D3"/>
    <w:rsid w:val="00644189"/>
    <w:rsid w:val="00644A6C"/>
    <w:rsid w:val="006478AD"/>
    <w:rsid w:val="00650C6C"/>
    <w:rsid w:val="006528AE"/>
    <w:rsid w:val="00652FE6"/>
    <w:rsid w:val="00655E81"/>
    <w:rsid w:val="00665AEC"/>
    <w:rsid w:val="00667898"/>
    <w:rsid w:val="00671079"/>
    <w:rsid w:val="00674F8C"/>
    <w:rsid w:val="00680AD5"/>
    <w:rsid w:val="00686320"/>
    <w:rsid w:val="006A127B"/>
    <w:rsid w:val="006B250A"/>
    <w:rsid w:val="006B3CE3"/>
    <w:rsid w:val="006C37D7"/>
    <w:rsid w:val="006C4371"/>
    <w:rsid w:val="006C44F4"/>
    <w:rsid w:val="006C7F9D"/>
    <w:rsid w:val="006D0126"/>
    <w:rsid w:val="006D04EF"/>
    <w:rsid w:val="006D0B41"/>
    <w:rsid w:val="006D1640"/>
    <w:rsid w:val="006E10CF"/>
    <w:rsid w:val="006E2FB0"/>
    <w:rsid w:val="006E718A"/>
    <w:rsid w:val="006E7685"/>
    <w:rsid w:val="0070252C"/>
    <w:rsid w:val="007102D2"/>
    <w:rsid w:val="00713948"/>
    <w:rsid w:val="00715767"/>
    <w:rsid w:val="00717643"/>
    <w:rsid w:val="00721C9B"/>
    <w:rsid w:val="00721D78"/>
    <w:rsid w:val="00722CF5"/>
    <w:rsid w:val="00733993"/>
    <w:rsid w:val="0073526C"/>
    <w:rsid w:val="00740A83"/>
    <w:rsid w:val="00753A27"/>
    <w:rsid w:val="007571B1"/>
    <w:rsid w:val="00772B14"/>
    <w:rsid w:val="0077565C"/>
    <w:rsid w:val="00776EEF"/>
    <w:rsid w:val="00782084"/>
    <w:rsid w:val="00782298"/>
    <w:rsid w:val="00783329"/>
    <w:rsid w:val="0078646A"/>
    <w:rsid w:val="00790EDA"/>
    <w:rsid w:val="00792227"/>
    <w:rsid w:val="00792F24"/>
    <w:rsid w:val="0079342A"/>
    <w:rsid w:val="007A5AB2"/>
    <w:rsid w:val="007B02CE"/>
    <w:rsid w:val="007B2E03"/>
    <w:rsid w:val="007B38F8"/>
    <w:rsid w:val="007B4949"/>
    <w:rsid w:val="007B6D34"/>
    <w:rsid w:val="007C6109"/>
    <w:rsid w:val="007D030E"/>
    <w:rsid w:val="007D5609"/>
    <w:rsid w:val="007E50C0"/>
    <w:rsid w:val="007F0BC6"/>
    <w:rsid w:val="007F1727"/>
    <w:rsid w:val="007F426C"/>
    <w:rsid w:val="008008F4"/>
    <w:rsid w:val="008051C9"/>
    <w:rsid w:val="0081339B"/>
    <w:rsid w:val="0081343A"/>
    <w:rsid w:val="00817FC8"/>
    <w:rsid w:val="008214DD"/>
    <w:rsid w:val="00831374"/>
    <w:rsid w:val="008401B0"/>
    <w:rsid w:val="00851BDF"/>
    <w:rsid w:val="00857580"/>
    <w:rsid w:val="00860D8C"/>
    <w:rsid w:val="0086248B"/>
    <w:rsid w:val="00863E3A"/>
    <w:rsid w:val="00865238"/>
    <w:rsid w:val="008667BF"/>
    <w:rsid w:val="00883F39"/>
    <w:rsid w:val="0089011B"/>
    <w:rsid w:val="0089434B"/>
    <w:rsid w:val="0089492D"/>
    <w:rsid w:val="00895645"/>
    <w:rsid w:val="0089632A"/>
    <w:rsid w:val="008A52D0"/>
    <w:rsid w:val="008A6F9C"/>
    <w:rsid w:val="008A7C01"/>
    <w:rsid w:val="008B0368"/>
    <w:rsid w:val="008B3B54"/>
    <w:rsid w:val="008B411D"/>
    <w:rsid w:val="008B5501"/>
    <w:rsid w:val="008C3782"/>
    <w:rsid w:val="008D2237"/>
    <w:rsid w:val="008D4A32"/>
    <w:rsid w:val="008D593A"/>
    <w:rsid w:val="008E31DA"/>
    <w:rsid w:val="008E7760"/>
    <w:rsid w:val="008F2E4C"/>
    <w:rsid w:val="008F6FAB"/>
    <w:rsid w:val="0090385A"/>
    <w:rsid w:val="00904BC7"/>
    <w:rsid w:val="00906760"/>
    <w:rsid w:val="00916F37"/>
    <w:rsid w:val="00922001"/>
    <w:rsid w:val="00922C17"/>
    <w:rsid w:val="0092453D"/>
    <w:rsid w:val="00931C27"/>
    <w:rsid w:val="00933FBA"/>
    <w:rsid w:val="00934DB0"/>
    <w:rsid w:val="0093504C"/>
    <w:rsid w:val="00942DDD"/>
    <w:rsid w:val="009516A8"/>
    <w:rsid w:val="00953039"/>
    <w:rsid w:val="009577A1"/>
    <w:rsid w:val="009604C4"/>
    <w:rsid w:val="00973BDB"/>
    <w:rsid w:val="00974C7A"/>
    <w:rsid w:val="00975991"/>
    <w:rsid w:val="0097705C"/>
    <w:rsid w:val="00992DBF"/>
    <w:rsid w:val="00996F81"/>
    <w:rsid w:val="009A16EE"/>
    <w:rsid w:val="009A1CE6"/>
    <w:rsid w:val="009A3228"/>
    <w:rsid w:val="009B47A1"/>
    <w:rsid w:val="009D673B"/>
    <w:rsid w:val="009E0241"/>
    <w:rsid w:val="009E040B"/>
    <w:rsid w:val="009E5C0D"/>
    <w:rsid w:val="009F393D"/>
    <w:rsid w:val="009F4BB9"/>
    <w:rsid w:val="009F7F46"/>
    <w:rsid w:val="00A000BF"/>
    <w:rsid w:val="00A04D84"/>
    <w:rsid w:val="00A0587E"/>
    <w:rsid w:val="00A10D20"/>
    <w:rsid w:val="00A11B72"/>
    <w:rsid w:val="00A135D1"/>
    <w:rsid w:val="00A14F03"/>
    <w:rsid w:val="00A1520E"/>
    <w:rsid w:val="00A1648B"/>
    <w:rsid w:val="00A173EE"/>
    <w:rsid w:val="00A2391E"/>
    <w:rsid w:val="00A248DF"/>
    <w:rsid w:val="00A25EAC"/>
    <w:rsid w:val="00A275BC"/>
    <w:rsid w:val="00A3325E"/>
    <w:rsid w:val="00A357BF"/>
    <w:rsid w:val="00A41F02"/>
    <w:rsid w:val="00A464B4"/>
    <w:rsid w:val="00A514AE"/>
    <w:rsid w:val="00A55E90"/>
    <w:rsid w:val="00A57627"/>
    <w:rsid w:val="00A63D6B"/>
    <w:rsid w:val="00A71D47"/>
    <w:rsid w:val="00A761D1"/>
    <w:rsid w:val="00A81755"/>
    <w:rsid w:val="00A8247A"/>
    <w:rsid w:val="00A84B52"/>
    <w:rsid w:val="00A8660F"/>
    <w:rsid w:val="00A95C48"/>
    <w:rsid w:val="00AA1E05"/>
    <w:rsid w:val="00AA2339"/>
    <w:rsid w:val="00AA39AD"/>
    <w:rsid w:val="00AA62E5"/>
    <w:rsid w:val="00AA6953"/>
    <w:rsid w:val="00AA6F13"/>
    <w:rsid w:val="00AA7056"/>
    <w:rsid w:val="00AB31C6"/>
    <w:rsid w:val="00AB41D2"/>
    <w:rsid w:val="00AB523B"/>
    <w:rsid w:val="00AC1922"/>
    <w:rsid w:val="00AC6DAD"/>
    <w:rsid w:val="00AD7E40"/>
    <w:rsid w:val="00AE21E9"/>
    <w:rsid w:val="00AE2446"/>
    <w:rsid w:val="00AF4F93"/>
    <w:rsid w:val="00AF76F4"/>
    <w:rsid w:val="00B026F5"/>
    <w:rsid w:val="00B02941"/>
    <w:rsid w:val="00B07ED5"/>
    <w:rsid w:val="00B108F3"/>
    <w:rsid w:val="00B1477A"/>
    <w:rsid w:val="00B20993"/>
    <w:rsid w:val="00B42E96"/>
    <w:rsid w:val="00B50EE6"/>
    <w:rsid w:val="00B52185"/>
    <w:rsid w:val="00B543B8"/>
    <w:rsid w:val="00B734E1"/>
    <w:rsid w:val="00B77F13"/>
    <w:rsid w:val="00B81417"/>
    <w:rsid w:val="00B87464"/>
    <w:rsid w:val="00B94780"/>
    <w:rsid w:val="00B94A7D"/>
    <w:rsid w:val="00B9753A"/>
    <w:rsid w:val="00BA0D39"/>
    <w:rsid w:val="00BA1BCA"/>
    <w:rsid w:val="00BA3125"/>
    <w:rsid w:val="00BB479C"/>
    <w:rsid w:val="00BB47D2"/>
    <w:rsid w:val="00BB7AEA"/>
    <w:rsid w:val="00BC4720"/>
    <w:rsid w:val="00BC49BE"/>
    <w:rsid w:val="00BC4FF5"/>
    <w:rsid w:val="00BC5306"/>
    <w:rsid w:val="00BD5B34"/>
    <w:rsid w:val="00BD7349"/>
    <w:rsid w:val="00BD75A2"/>
    <w:rsid w:val="00BE17D5"/>
    <w:rsid w:val="00BF3650"/>
    <w:rsid w:val="00C2017A"/>
    <w:rsid w:val="00C2026B"/>
    <w:rsid w:val="00C20470"/>
    <w:rsid w:val="00C21E4F"/>
    <w:rsid w:val="00C22D77"/>
    <w:rsid w:val="00C272FF"/>
    <w:rsid w:val="00C30294"/>
    <w:rsid w:val="00C31F75"/>
    <w:rsid w:val="00C34B2F"/>
    <w:rsid w:val="00C3589B"/>
    <w:rsid w:val="00C379CE"/>
    <w:rsid w:val="00C40FE3"/>
    <w:rsid w:val="00C41CCC"/>
    <w:rsid w:val="00C4641B"/>
    <w:rsid w:val="00C47762"/>
    <w:rsid w:val="00C54AE8"/>
    <w:rsid w:val="00C649AE"/>
    <w:rsid w:val="00C65D98"/>
    <w:rsid w:val="00C65F1A"/>
    <w:rsid w:val="00C6690E"/>
    <w:rsid w:val="00C66D7C"/>
    <w:rsid w:val="00C66E6D"/>
    <w:rsid w:val="00C703C5"/>
    <w:rsid w:val="00C70FBB"/>
    <w:rsid w:val="00C74E02"/>
    <w:rsid w:val="00C7748F"/>
    <w:rsid w:val="00C805F2"/>
    <w:rsid w:val="00C81C86"/>
    <w:rsid w:val="00C864DE"/>
    <w:rsid w:val="00C91A5C"/>
    <w:rsid w:val="00CB03BA"/>
    <w:rsid w:val="00CB6655"/>
    <w:rsid w:val="00CB7871"/>
    <w:rsid w:val="00CC145C"/>
    <w:rsid w:val="00CC5E40"/>
    <w:rsid w:val="00CE1942"/>
    <w:rsid w:val="00CE7173"/>
    <w:rsid w:val="00CF025F"/>
    <w:rsid w:val="00CF2771"/>
    <w:rsid w:val="00CF4EFC"/>
    <w:rsid w:val="00CF56C0"/>
    <w:rsid w:val="00D00E99"/>
    <w:rsid w:val="00D04B24"/>
    <w:rsid w:val="00D10AC9"/>
    <w:rsid w:val="00D11DD2"/>
    <w:rsid w:val="00D150D3"/>
    <w:rsid w:val="00D1569F"/>
    <w:rsid w:val="00D17883"/>
    <w:rsid w:val="00D17BEC"/>
    <w:rsid w:val="00D20B1E"/>
    <w:rsid w:val="00D21D63"/>
    <w:rsid w:val="00D22462"/>
    <w:rsid w:val="00D230AC"/>
    <w:rsid w:val="00D245DB"/>
    <w:rsid w:val="00D31CFD"/>
    <w:rsid w:val="00D32489"/>
    <w:rsid w:val="00D3349E"/>
    <w:rsid w:val="00D41EE2"/>
    <w:rsid w:val="00D47B7B"/>
    <w:rsid w:val="00D5022B"/>
    <w:rsid w:val="00D52C71"/>
    <w:rsid w:val="00D55AD9"/>
    <w:rsid w:val="00D6212D"/>
    <w:rsid w:val="00D62490"/>
    <w:rsid w:val="00D6476B"/>
    <w:rsid w:val="00D64C54"/>
    <w:rsid w:val="00D73CB8"/>
    <w:rsid w:val="00D80EB6"/>
    <w:rsid w:val="00D8455F"/>
    <w:rsid w:val="00D84E2B"/>
    <w:rsid w:val="00D84F3A"/>
    <w:rsid w:val="00D9092D"/>
    <w:rsid w:val="00D93466"/>
    <w:rsid w:val="00D94888"/>
    <w:rsid w:val="00D94EB6"/>
    <w:rsid w:val="00DA010D"/>
    <w:rsid w:val="00DA275B"/>
    <w:rsid w:val="00DA2BE5"/>
    <w:rsid w:val="00DA4AA5"/>
    <w:rsid w:val="00DA7591"/>
    <w:rsid w:val="00DB50F1"/>
    <w:rsid w:val="00DD0401"/>
    <w:rsid w:val="00DD52F8"/>
    <w:rsid w:val="00DE4C09"/>
    <w:rsid w:val="00DF0B0F"/>
    <w:rsid w:val="00DF2290"/>
    <w:rsid w:val="00E00011"/>
    <w:rsid w:val="00E00813"/>
    <w:rsid w:val="00E00922"/>
    <w:rsid w:val="00E10561"/>
    <w:rsid w:val="00E23981"/>
    <w:rsid w:val="00E32798"/>
    <w:rsid w:val="00E3542F"/>
    <w:rsid w:val="00E41005"/>
    <w:rsid w:val="00E413FF"/>
    <w:rsid w:val="00E45DF8"/>
    <w:rsid w:val="00E47711"/>
    <w:rsid w:val="00E47E89"/>
    <w:rsid w:val="00E51C91"/>
    <w:rsid w:val="00E52F7D"/>
    <w:rsid w:val="00E62139"/>
    <w:rsid w:val="00E667C1"/>
    <w:rsid w:val="00E66DEE"/>
    <w:rsid w:val="00E71CC4"/>
    <w:rsid w:val="00E72067"/>
    <w:rsid w:val="00E86610"/>
    <w:rsid w:val="00EA2253"/>
    <w:rsid w:val="00EB22F4"/>
    <w:rsid w:val="00EB490C"/>
    <w:rsid w:val="00EC3B26"/>
    <w:rsid w:val="00EC3F88"/>
    <w:rsid w:val="00EC61EC"/>
    <w:rsid w:val="00EC73A9"/>
    <w:rsid w:val="00ED36D8"/>
    <w:rsid w:val="00ED62CD"/>
    <w:rsid w:val="00EE6BD7"/>
    <w:rsid w:val="00EF06CD"/>
    <w:rsid w:val="00EF3B6B"/>
    <w:rsid w:val="00EF6EC5"/>
    <w:rsid w:val="00F00604"/>
    <w:rsid w:val="00F0470C"/>
    <w:rsid w:val="00F047CC"/>
    <w:rsid w:val="00F0689D"/>
    <w:rsid w:val="00F105E7"/>
    <w:rsid w:val="00F15989"/>
    <w:rsid w:val="00F31840"/>
    <w:rsid w:val="00F377E7"/>
    <w:rsid w:val="00F43522"/>
    <w:rsid w:val="00F438B0"/>
    <w:rsid w:val="00F46A40"/>
    <w:rsid w:val="00F500ED"/>
    <w:rsid w:val="00F5322C"/>
    <w:rsid w:val="00F53C10"/>
    <w:rsid w:val="00F63B99"/>
    <w:rsid w:val="00F64DCF"/>
    <w:rsid w:val="00F6556C"/>
    <w:rsid w:val="00F729E7"/>
    <w:rsid w:val="00F75413"/>
    <w:rsid w:val="00F766E0"/>
    <w:rsid w:val="00F81E82"/>
    <w:rsid w:val="00F82C49"/>
    <w:rsid w:val="00F84EB8"/>
    <w:rsid w:val="00F9330B"/>
    <w:rsid w:val="00F9366E"/>
    <w:rsid w:val="00F974A1"/>
    <w:rsid w:val="00FA7163"/>
    <w:rsid w:val="00FA759C"/>
    <w:rsid w:val="00FA7E6A"/>
    <w:rsid w:val="00FB01B5"/>
    <w:rsid w:val="00FB6BF8"/>
    <w:rsid w:val="00FB7EB5"/>
    <w:rsid w:val="00FC0284"/>
    <w:rsid w:val="00FC0639"/>
    <w:rsid w:val="00FC754F"/>
    <w:rsid w:val="00FD2AB1"/>
    <w:rsid w:val="00FE18E2"/>
    <w:rsid w:val="00FF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643B10E7"/>
  <w15:docId w15:val="{6ED517A1-AC95-458B-B61D-57FBDCB08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uiPriority="15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uiPriority="15" w:qFormat="1"/>
    <w:lsdException w:name="List Number 3" w:uiPriority="15" w:qFormat="1"/>
    <w:lsdException w:name="List Number 4" w:uiPriority="15" w:qFormat="1"/>
    <w:lsdException w:name="List Number 5" w:uiPriority="1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38A2"/>
    <w:pPr>
      <w:spacing w:after="120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7"/>
    <w:qFormat/>
    <w:rsid w:val="00C91A5C"/>
    <w:pPr>
      <w:keepNext/>
      <w:keepLines/>
      <w:numPr>
        <w:numId w:val="22"/>
      </w:numPr>
      <w:spacing w:before="360"/>
      <w:ind w:left="851" w:hanging="494"/>
      <w:outlineLvl w:val="0"/>
    </w:pPr>
    <w:rPr>
      <w:rFonts w:ascii="Arial" w:eastAsia="Times New Roman" w:hAnsi="Arial"/>
      <w:b/>
      <w:color w:val="0070C0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BD5B34"/>
    <w:pPr>
      <w:keepNext/>
      <w:numPr>
        <w:numId w:val="12"/>
      </w:numPr>
      <w:spacing w:before="240"/>
      <w:ind w:left="714" w:hanging="357"/>
      <w:jc w:val="both"/>
      <w:outlineLvl w:val="1"/>
    </w:pPr>
    <w:rPr>
      <w:rFonts w:eastAsia="Times New Roman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504668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C6690E"/>
    <w:pPr>
      <w:keepNext/>
      <w:keepLines/>
      <w:spacing w:before="40" w:after="0"/>
      <w:outlineLvl w:val="3"/>
    </w:pPr>
    <w:rPr>
      <w:rFonts w:eastAsia="Times New Roman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eastAsia="Times New Roman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eastAsia="Times New Roman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eastAsia="Times New Roman"/>
      <w:b/>
      <w:color w:val="272727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eastAsia="Times New Roman"/>
      <w:i/>
      <w:iCs/>
      <w:color w:val="272727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,Conclusion de partie,List Paragraph"/>
    <w:basedOn w:val="Normln"/>
    <w:link w:val="OdstavecseseznamemChar"/>
    <w:uiPriority w:val="34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link w:val="Nadpis1"/>
    <w:uiPriority w:val="7"/>
    <w:rsid w:val="00C91A5C"/>
    <w:rPr>
      <w:rFonts w:ascii="Arial" w:eastAsia="Times New Roman" w:hAnsi="Arial"/>
      <w:b/>
      <w:color w:val="0070C0"/>
      <w:sz w:val="28"/>
      <w:szCs w:val="32"/>
      <w:lang w:eastAsia="en-US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link w:val="Nadpis2"/>
    <w:uiPriority w:val="99"/>
    <w:rsid w:val="00BD5B34"/>
    <w:rPr>
      <w:rFonts w:eastAsia="Times New Roman" w:cs="Times New Roman"/>
      <w:b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4"/>
      </w:numPr>
    </w:pPr>
  </w:style>
  <w:style w:type="numbering" w:customStyle="1" w:styleId="VariantaB-sla">
    <w:name w:val="Varianta B - čísla"/>
    <w:uiPriority w:val="99"/>
    <w:rsid w:val="009F7F46"/>
    <w:pPr>
      <w:numPr>
        <w:numId w:val="3"/>
      </w:numPr>
    </w:pPr>
  </w:style>
  <w:style w:type="character" w:customStyle="1" w:styleId="Nadpis3Char">
    <w:name w:val="Nadpis 3 Char"/>
    <w:link w:val="Nadpis3"/>
    <w:uiPriority w:val="99"/>
    <w:rsid w:val="003250CB"/>
    <w:rPr>
      <w:rFonts w:ascii="Calibri" w:eastAsia="Times New Roman" w:hAnsi="Calibri" w:cs="Times New Roman"/>
      <w:b/>
      <w:color w:val="000000"/>
      <w:sz w:val="24"/>
      <w:szCs w:val="24"/>
    </w:rPr>
  </w:style>
  <w:style w:type="character" w:customStyle="1" w:styleId="Nadpis4Char">
    <w:name w:val="Nadpis 4 Char"/>
    <w:link w:val="Nadpis4"/>
    <w:uiPriority w:val="7"/>
    <w:rsid w:val="003250CB"/>
    <w:rPr>
      <w:rFonts w:ascii="Calibri" w:eastAsia="Times New Roman" w:hAnsi="Calibri" w:cs="Times New Roman"/>
      <w:i/>
      <w:iCs/>
      <w:color w:val="000000"/>
      <w:sz w:val="24"/>
    </w:rPr>
  </w:style>
  <w:style w:type="character" w:customStyle="1" w:styleId="Nadpis5Char">
    <w:name w:val="Nadpis 5 Char"/>
    <w:link w:val="Nadpis5"/>
    <w:uiPriority w:val="7"/>
    <w:rsid w:val="003250CB"/>
    <w:rPr>
      <w:rFonts w:ascii="Calibri" w:eastAsia="Times New Roman" w:hAnsi="Calibri" w:cs="Times New Roman"/>
      <w:b/>
      <w:color w:val="000000"/>
    </w:rPr>
  </w:style>
  <w:style w:type="character" w:customStyle="1" w:styleId="Nadpis6Char">
    <w:name w:val="Nadpis 6 Char"/>
    <w:link w:val="Nadpis6"/>
    <w:uiPriority w:val="7"/>
    <w:rsid w:val="003250CB"/>
    <w:rPr>
      <w:rFonts w:ascii="Calibri" w:eastAsia="Times New Roman" w:hAnsi="Calibri" w:cs="Times New Roman"/>
      <w:i/>
      <w:color w:val="000000"/>
    </w:rPr>
  </w:style>
  <w:style w:type="character" w:customStyle="1" w:styleId="Nadpis7Char">
    <w:name w:val="Nadpis 7 Char"/>
    <w:link w:val="Nadpis7"/>
    <w:uiPriority w:val="7"/>
    <w:rsid w:val="003250CB"/>
    <w:rPr>
      <w:rFonts w:ascii="Calibri" w:eastAsia="Times New Roman" w:hAnsi="Calibri" w:cs="Times New Roman"/>
      <w:iCs/>
      <w:color w:val="000000"/>
    </w:rPr>
  </w:style>
  <w:style w:type="character" w:customStyle="1" w:styleId="Nadpis8Char">
    <w:name w:val="Nadpis 8 Char"/>
    <w:link w:val="Nadpis8"/>
    <w:uiPriority w:val="7"/>
    <w:rsid w:val="003250CB"/>
    <w:rPr>
      <w:rFonts w:ascii="Calibri" w:eastAsia="Times New Roman" w:hAnsi="Calibri" w:cs="Times New Roman"/>
      <w:b/>
      <w:color w:val="272727"/>
      <w:szCs w:val="21"/>
    </w:rPr>
  </w:style>
  <w:style w:type="character" w:customStyle="1" w:styleId="Nadpis9Char">
    <w:name w:val="Nadpis 9 Char"/>
    <w:link w:val="Nadpis9"/>
    <w:uiPriority w:val="7"/>
    <w:rsid w:val="003250CB"/>
    <w:rPr>
      <w:rFonts w:ascii="Calibri" w:eastAsia="Times New Roman" w:hAnsi="Calibri" w:cs="Times New Roman"/>
      <w:i/>
      <w:iCs/>
      <w:color w:val="272727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/>
      <w:contextualSpacing/>
    </w:pPr>
    <w:rPr>
      <w:rFonts w:eastAsia="Times New Roman"/>
      <w:spacing w:val="-10"/>
      <w:kern w:val="28"/>
      <w:sz w:val="48"/>
      <w:szCs w:val="56"/>
    </w:rPr>
  </w:style>
  <w:style w:type="character" w:customStyle="1" w:styleId="NzevChar">
    <w:name w:val="Název Char"/>
    <w:link w:val="Nzev"/>
    <w:uiPriority w:val="4"/>
    <w:rsid w:val="003250CB"/>
    <w:rPr>
      <w:rFonts w:ascii="Calibri" w:eastAsia="Times New Roman" w:hAnsi="Calibri" w:cs="Times New Roman"/>
      <w:color w:val="000000"/>
      <w:spacing w:val="-10"/>
      <w:kern w:val="28"/>
      <w:sz w:val="48"/>
      <w:szCs w:val="56"/>
    </w:rPr>
  </w:style>
  <w:style w:type="character" w:styleId="Zdraznnintenzivn">
    <w:name w:val="Intense Emphasis"/>
    <w:uiPriority w:val="21"/>
    <w:qFormat/>
    <w:rsid w:val="00EE6BD7"/>
    <w:rPr>
      <w:b/>
      <w:i/>
      <w:iCs/>
      <w:color w:val="000000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/>
        <w:bottom w:val="single" w:sz="4" w:space="10" w:color="000000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link w:val="Vrazncitt"/>
    <w:uiPriority w:val="28"/>
    <w:rsid w:val="00713948"/>
    <w:rPr>
      <w:i/>
      <w:iCs/>
      <w:color w:val="000000"/>
    </w:rPr>
  </w:style>
  <w:style w:type="character" w:styleId="Odkazintenzivn">
    <w:name w:val="Intense Reference"/>
    <w:uiPriority w:val="24"/>
    <w:qFormat/>
    <w:rsid w:val="0039063C"/>
    <w:rPr>
      <w:b/>
      <w:bCs/>
      <w:smallCaps/>
      <w:color w:val="000000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7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7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7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7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7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5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5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5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5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5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6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6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6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6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6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CC145C"/>
    <w:pPr>
      <w:keepNext/>
      <w:keepLines/>
      <w:spacing w:before="240" w:after="0"/>
    </w:pPr>
    <w:rPr>
      <w:b/>
      <w:color w:val="0070C0"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="Times New Roman"/>
      <w:color w:val="595959"/>
      <w:spacing w:val="15"/>
      <w:sz w:val="28"/>
    </w:rPr>
  </w:style>
  <w:style w:type="character" w:customStyle="1" w:styleId="PodnadpisChar">
    <w:name w:val="Podnadpis Char"/>
    <w:link w:val="Podnadpis"/>
    <w:uiPriority w:val="5"/>
    <w:rsid w:val="003250CB"/>
    <w:rPr>
      <w:rFonts w:eastAsia="Times New Roman"/>
      <w:color w:val="595959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uiPriority w:val="99"/>
    <w:unhideWhenUsed/>
    <w:rsid w:val="00D22462"/>
    <w:rPr>
      <w:color w:val="004B8D"/>
      <w:u w:val="single"/>
    </w:rPr>
  </w:style>
  <w:style w:type="character" w:styleId="Zdraznnjemn">
    <w:name w:val="Subtle Emphasis"/>
    <w:uiPriority w:val="19"/>
    <w:qFormat/>
    <w:rsid w:val="00A275BC"/>
    <w:rPr>
      <w:i/>
      <w:iCs/>
      <w:color w:val="595959"/>
    </w:rPr>
  </w:style>
  <w:style w:type="character" w:styleId="Odkazjemn">
    <w:name w:val="Subtle Reference"/>
    <w:uiPriority w:val="23"/>
    <w:qFormat/>
    <w:rsid w:val="00A275BC"/>
    <w:rPr>
      <w:smallCaps/>
      <w:color w:val="5A5A5A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/>
    </w:rPr>
  </w:style>
  <w:style w:type="character" w:customStyle="1" w:styleId="CittChar">
    <w:name w:val="Citát Char"/>
    <w:link w:val="Citt"/>
    <w:uiPriority w:val="27"/>
    <w:rsid w:val="00713948"/>
    <w:rPr>
      <w:i/>
      <w:iCs/>
      <w:color w:val="595959"/>
    </w:rPr>
  </w:style>
  <w:style w:type="character" w:styleId="Zdraznn">
    <w:name w:val="Emphasis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link w:val="Datum"/>
    <w:uiPriority w:val="31"/>
    <w:rsid w:val="005455E1"/>
    <w:rPr>
      <w:color w:val="000000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/>
        <w:left w:val="single" w:sz="2" w:space="10" w:color="000000"/>
        <w:bottom w:val="single" w:sz="2" w:space="10" w:color="000000"/>
        <w:right w:val="single" w:sz="2" w:space="10" w:color="000000"/>
      </w:pBdr>
      <w:ind w:left="357" w:right="357"/>
    </w:pPr>
    <w:rPr>
      <w:rFonts w:eastAsia="Times New Roman"/>
      <w:i/>
      <w:iCs/>
    </w:rPr>
  </w:style>
  <w:style w:type="character" w:styleId="Sledovanodkaz">
    <w:name w:val="FollowedHyperlink"/>
    <w:uiPriority w:val="34"/>
    <w:semiHidden/>
    <w:unhideWhenUsed/>
    <w:rsid w:val="00486FB9"/>
    <w:rPr>
      <w:color w:val="595959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link w:val="Zkladntext"/>
    <w:uiPriority w:val="1"/>
    <w:rsid w:val="009F393D"/>
    <w:rPr>
      <w:color w:val="000000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link w:val="Zkladntext-prvnodsazen"/>
    <w:uiPriority w:val="1"/>
    <w:rsid w:val="009F393D"/>
    <w:rPr>
      <w:color w:val="000000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link w:val="Zkladntextodsazen"/>
    <w:uiPriority w:val="1"/>
    <w:rsid w:val="00C805F2"/>
    <w:rPr>
      <w:color w:val="000000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8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8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8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8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8"/>
      </w:numPr>
      <w:spacing w:after="0"/>
    </w:p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PGI Fußnote Ziffer,Footnote Reference Number"/>
    <w:uiPriority w:val="99"/>
    <w:rsid w:val="00D94EB6"/>
    <w:rPr>
      <w:rFonts w:cs="Times New Roman"/>
      <w:vertAlign w:val="superscript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rsid w:val="00D94EB6"/>
    <w:pPr>
      <w:suppressAutoHyphens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link w:val="Textpoznpodarou"/>
    <w:uiPriority w:val="99"/>
    <w:rsid w:val="00D94EB6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tyl3podrove4">
    <w:name w:val="Styl3 podúroveň 4"/>
    <w:basedOn w:val="Nadpis4"/>
    <w:uiPriority w:val="99"/>
    <w:rsid w:val="00D94EB6"/>
    <w:pPr>
      <w:spacing w:before="200"/>
      <w:ind w:left="864" w:hanging="864"/>
    </w:pPr>
    <w:rPr>
      <w:rFonts w:ascii="Cambria" w:eastAsia="Calibri" w:hAnsi="Cambria"/>
      <w:b/>
      <w:bCs/>
      <w:color w:val="4F81BD"/>
      <w:sz w:val="22"/>
    </w:rPr>
  </w:style>
  <w:style w:type="paragraph" w:styleId="Zhlav">
    <w:name w:val="header"/>
    <w:basedOn w:val="Normln"/>
    <w:link w:val="ZhlavChar"/>
    <w:uiPriority w:val="99"/>
    <w:unhideWhenUsed/>
    <w:rsid w:val="00D94EB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link w:val="Zhlav"/>
    <w:uiPriority w:val="99"/>
    <w:rsid w:val="00D94EB6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D94EB6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link w:val="Zpat"/>
    <w:uiPriority w:val="99"/>
    <w:rsid w:val="00D94EB6"/>
    <w:rPr>
      <w:rFonts w:ascii="Calibri" w:eastAsia="Calibri" w:hAnsi="Calibri" w:cs="Times New Roman"/>
    </w:rPr>
  </w:style>
  <w:style w:type="character" w:styleId="Odkaznakoment">
    <w:name w:val="annotation reference"/>
    <w:uiPriority w:val="99"/>
    <w:semiHidden/>
    <w:unhideWhenUsed/>
    <w:rsid w:val="008901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9011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89011B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01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9011B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011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9011B"/>
    <w:rPr>
      <w:rFonts w:ascii="Segoe UI" w:eastAsia="Calibr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E23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_muj Char,Název grafu Char,nad 1 Char,Conclusion de partie Char,List Paragraph Char"/>
    <w:link w:val="Odstavecseseznamem"/>
    <w:uiPriority w:val="34"/>
    <w:locked/>
    <w:rsid w:val="006D0B41"/>
    <w:rPr>
      <w:rFonts w:ascii="Calibri" w:eastAsia="Calibri" w:hAnsi="Calibri" w:cs="Times New Roman"/>
    </w:rPr>
  </w:style>
  <w:style w:type="paragraph" w:customStyle="1" w:styleId="Default">
    <w:name w:val="Default"/>
    <w:rsid w:val="00D647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7D5609"/>
    <w:rPr>
      <w:sz w:val="22"/>
      <w:szCs w:val="22"/>
      <w:lang w:eastAsia="en-US"/>
    </w:rPr>
  </w:style>
  <w:style w:type="character" w:styleId="Siln">
    <w:name w:val="Strong"/>
    <w:uiPriority w:val="22"/>
    <w:qFormat/>
    <w:rsid w:val="00A173EE"/>
    <w:rPr>
      <w:b/>
      <w:bCs/>
    </w:rPr>
  </w:style>
  <w:style w:type="paragraph" w:styleId="Titulek">
    <w:name w:val="caption"/>
    <w:basedOn w:val="Normln"/>
    <w:next w:val="Normln"/>
    <w:uiPriority w:val="35"/>
    <w:unhideWhenUsed/>
    <w:qFormat/>
    <w:rsid w:val="00275A38"/>
    <w:pPr>
      <w:spacing w:before="240" w:after="240"/>
      <w:ind w:left="851" w:hanging="851"/>
    </w:pPr>
    <w:rPr>
      <w:bCs/>
      <w:color w:val="4F81BD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2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ublications.europa.eu/en/publication-detail/-/publication/28e1c485-476a-11e8-be1d-01aa75ed71a1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10EF0-C494-4714-BE34-55E560A4A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5557</Words>
  <Characters>32787</Characters>
  <Application>Microsoft Office Word</Application>
  <DocSecurity>0</DocSecurity>
  <Lines>273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Normal MPO B&amp;W</vt:lpstr>
    </vt:vector>
  </TitlesOfParts>
  <Company>Ministerstvo průmyslu a obchodu</Company>
  <LinksUpToDate>false</LinksUpToDate>
  <CharactersWithSpaces>38268</CharactersWithSpaces>
  <SharedDoc>false</SharedDoc>
  <HLinks>
    <vt:vector size="6" baseType="variant">
      <vt:variant>
        <vt:i4>3866726</vt:i4>
      </vt:variant>
      <vt:variant>
        <vt:i4>0</vt:i4>
      </vt:variant>
      <vt:variant>
        <vt:i4>0</vt:i4>
      </vt:variant>
      <vt:variant>
        <vt:i4>5</vt:i4>
      </vt:variant>
      <vt:variant>
        <vt:lpwstr>https://publications.europa.eu/en/publication-detail/-/publication/28e1c485-476a-11e8-be1d-01aa75ed71a1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 MPO B&amp;W</dc:title>
  <dc:subject>Prázdná šablona obsahující styly v černobílém provedení</dc:subject>
  <dc:creator>Kořínková Eva</dc:creator>
  <cp:keywords/>
  <cp:lastModifiedBy>Kulík Jan</cp:lastModifiedBy>
  <cp:revision>2</cp:revision>
  <cp:lastPrinted>2017-09-14T10:21:00Z</cp:lastPrinted>
  <dcterms:created xsi:type="dcterms:W3CDTF">2025-01-10T12:02:00Z</dcterms:created>
  <dcterms:modified xsi:type="dcterms:W3CDTF">2025-01-10T12:02:00Z</dcterms:modified>
</cp:coreProperties>
</file>